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8B20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ЗАЯВЛЕНИЕ:</w:t>
      </w:r>
    </w:p>
    <w:p w14:paraId="0787369A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РЕЙТИНГ: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ВОПРОС: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О:</w:t>
      </w:r>
    </w:p>
    <w:p w14:paraId="69465B9A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B3522D9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Объявление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текст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одобренный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</w:p>
    <w:p w14:paraId="5086BAFE" w14:textId="19B50C08" w:rsidR="00532D6C" w:rsidRPr="00E84C88" w:rsidRDefault="00EA6087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af-ZA"/>
        </w:rPr>
        <w:t>2024 22.07.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по </w:t>
      </w:r>
      <w:r w:rsidR="00532D6C" w:rsidRPr="00E84C88">
        <w:rPr>
          <w:rFonts w:ascii="Arial" w:eastAsia="Times New Roman" w:hAnsi="Arial" w:cs="Arial"/>
          <w:sz w:val="20"/>
          <w:szCs w:val="20"/>
          <w:lang w:val="af-ZA"/>
        </w:rPr>
        <w:t>решению №1</w:t>
      </w:r>
      <w:r w:rsidR="00532D6C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5BC08C25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4CD5A89" w14:textId="7CFF2611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код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="00EA6087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ԼՄ-ԹՀԿՏ-ԳՀԱՊՁԲ-24/08</w:t>
      </w:r>
      <w:r w:rsidRPr="00E84C88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14:paraId="5516ED3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6B985B8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Туманян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городской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сообщество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полезность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экономика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НАОК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который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располагается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Туманян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улица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здание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объявление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цитировать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вопрос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какой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реализуется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один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фазе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4EFD565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процедуры</w:t>
      </w:r>
      <w:bookmarkEnd w:id="0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как результат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выбрано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будет предложено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чтобы запечатать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дизель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топливо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далее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–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67E615E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Покупка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7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закона 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статьи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любой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независимый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его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иностранный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физический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организация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гражданство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быть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исходя из обстоятельств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имеет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 процедуре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верно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_</w:t>
      </w:r>
    </w:p>
    <w:p w14:paraId="00E33802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 процедуре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верно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люди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презентабельный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по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приглашению</w:t>
      </w:r>
    </w:p>
    <w:p w14:paraId="27E8463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Выбрано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определенный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w:id="1" w:name="_Hlk23167512"/>
      <w:r w:rsidRPr="00E84C88">
        <w:rPr>
          <w:rFonts w:ascii="Arial" w:eastAsia="Times New Roman" w:hAnsi="Arial" w:cs="Arial"/>
          <w:sz w:val="20"/>
          <w:szCs w:val="20"/>
          <w:lang w:val="af-ZA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цена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достаточно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w:id="1"/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количества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минимум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цена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предпочтение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давать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принципе.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14DAB39B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бумага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применять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клиенту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до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тех пор, пока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подсчет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7-е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12:00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котором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бумага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форма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заказчику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нуждаться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приложение.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Клиент: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бумага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форма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бесплатно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такой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первый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2528F772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форма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клиент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бесплатно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электронное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форма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течение.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2FA9A01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 получаю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ограничение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участника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 этом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 процедуре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право.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196FD2D0" w14:textId="1B5A92DD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 процедуре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Туманян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,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дом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адресу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документальный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форма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579ED">
        <w:rPr>
          <w:rFonts w:ascii="GHEA Grapalat" w:eastAsia="Times New Roman" w:hAnsi="GHEA Grapalat" w:cs="Arial"/>
          <w:sz w:val="20"/>
          <w:szCs w:val="20"/>
          <w:lang w:val="hy-AM"/>
        </w:rPr>
        <w:t>29.07.2024</w:t>
      </w:r>
      <w:r w:rsidR="003242D7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 адресу </w:t>
      </w:r>
      <w:r w:rsidR="003242D7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: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1</w:t>
      </w:r>
      <w:r w:rsidR="001579ED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5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:00 </w:t>
      </w:r>
      <w:r w:rsidR="001579ED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;</w:t>
      </w:r>
    </w:p>
    <w:p w14:paraId="71F72AB9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 армянского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кроме того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ты можешь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английский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на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русском</w:t>
      </w:r>
    </w:p>
    <w:p w14:paraId="322EE365" w14:textId="0FE6608E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открытие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место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будет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Туманян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,</w:t>
      </w:r>
      <w:r w:rsidR="001A3021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Туманян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дом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 адресу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579E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29.07.2024</w:t>
      </w:r>
      <w:r w:rsidR="003242D7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</w:t>
      </w:r>
      <w:r w:rsidR="001579ED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5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4BD6766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жалобы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нуждаться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Покупка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жалобы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экзаменатор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человеку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c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Ереван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Мелик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Адамян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деньги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_ 1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адрес.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реализуется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соревнование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 приглашению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чтобы.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Обращение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гонорар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30 000 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тридцать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тысяча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АМД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до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такой степени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нуждаться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быть переданным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финансов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Министерства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 имени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открыл казну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900008000482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 счет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7D883529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дополнительный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информация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применять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Секретарь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Маргарит</w:t>
      </w:r>
      <w:r w:rsidRPr="00E84C88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Чатинян</w:t>
      </w:r>
    </w:p>
    <w:p w14:paraId="6D6C627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Телефон: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09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3628881</w:t>
      </w:r>
    </w:p>
    <w:p w14:paraId="720BA509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Электронная почта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_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почта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margarita.chatinyan@yandex.com</w:t>
      </w:r>
    </w:p>
    <w:p w14:paraId="43C730B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Клиент: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Туманян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городской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сообщество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полезность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экономика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АОЦ:</w:t>
      </w:r>
    </w:p>
    <w:p w14:paraId="4BA40231" w14:textId="77777777" w:rsidR="00532D6C" w:rsidRPr="00E84C88" w:rsidRDefault="00532D6C" w:rsidP="00532D6C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6DF4F05C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68B5DC1A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3C9B3D4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0C049274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67315BA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8155325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55236C5C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4B00EEE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DDAA3FB" w14:textId="77777777" w:rsidR="003242D7" w:rsidRPr="00E84C88" w:rsidRDefault="003242D7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</w:rPr>
      </w:pPr>
    </w:p>
    <w:p w14:paraId="47D1C2A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BD116B">
        <w:rPr>
          <w:rFonts w:ascii="Arial" w:eastAsia="Times New Roman" w:hAnsi="Arial" w:cs="Arial"/>
          <w:sz w:val="20"/>
          <w:szCs w:val="20"/>
          <w:lang w:val="ru-RU"/>
        </w:rPr>
        <w:t>Подтвержденный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</w:p>
    <w:p w14:paraId="55246A70" w14:textId="19DB24C9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ԼՄ-ԹՀԿՏ-ԳՀԱՊՁԲ-24/08</w:t>
      </w:r>
      <w:r w:rsidR="00532D6C" w:rsidRPr="00BD116B">
        <w:rPr>
          <w:rFonts w:ascii="Arial" w:eastAsia="Times New Roman" w:hAnsi="Arial" w:cs="Arial"/>
          <w:sz w:val="20"/>
          <w:szCs w:val="20"/>
          <w:lang w:val="ru-RU"/>
        </w:rPr>
        <w:t>с кодом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14:paraId="71141D41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BD116B">
        <w:rPr>
          <w:rFonts w:ascii="Arial" w:eastAsia="Times New Roman" w:hAnsi="Arial" w:cs="Arial"/>
          <w:sz w:val="20"/>
          <w:szCs w:val="20"/>
          <w:lang w:val="ru-RU"/>
        </w:rPr>
        <w:t>цитировать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расследования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оценщик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</w:p>
    <w:p w14:paraId="2BB34D43" w14:textId="138BE79D" w:rsidR="00532D6C" w:rsidRPr="00E84C88" w:rsidRDefault="001579ED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hy-AM"/>
        </w:rPr>
        <w:t>22</w:t>
      </w:r>
      <w:r w:rsidR="00E84C88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hy-AM"/>
        </w:rPr>
        <w:t>07.</w:t>
      </w:r>
      <w:r w:rsidR="00532D6C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2024 </w:t>
      </w:r>
      <w:r w:rsidR="00E84C88" w:rsidRPr="00E84C88">
        <w:rPr>
          <w:rFonts w:ascii="GHEA Grapalat" w:eastAsia="Times New Roman" w:hAnsi="GHEA Grapalat" w:cs="Arial"/>
          <w:sz w:val="20"/>
          <w:szCs w:val="20"/>
          <w:lang w:val="hy-AM"/>
        </w:rPr>
        <w:t>г.</w:t>
      </w:r>
      <w:r>
        <w:rPr>
          <w:rFonts w:ascii="GHEA Grapalat" w:eastAsia="Times New Roman" w:hAnsi="GHEA Grapalat" w:cs="Arial"/>
          <w:sz w:val="20"/>
          <w:szCs w:val="20"/>
          <w:lang w:val="hy-AM"/>
        </w:rPr>
        <w:t xml:space="preserve">, 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01 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hy-AM"/>
        </w:rPr>
        <w:t>: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r w:rsidR="00532D6C" w:rsidRPr="00BD116B">
        <w:rPr>
          <w:rFonts w:ascii="Arial" w:eastAsia="Times New Roman" w:hAnsi="Arial" w:cs="Arial"/>
          <w:sz w:val="20"/>
          <w:szCs w:val="20"/>
          <w:lang w:val="ru-RU"/>
        </w:rPr>
        <w:t>по решению</w:t>
      </w:r>
    </w:p>
    <w:p w14:paraId="18A7C68E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778E670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42D410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723E05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66231C4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01BDC9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 w:rsidRPr="00BD116B">
        <w:rPr>
          <w:rFonts w:ascii="Arial" w:eastAsia="Times New Roman" w:hAnsi="Arial" w:cs="Arial"/>
          <w:b/>
          <w:sz w:val="28"/>
          <w:szCs w:val="20"/>
          <w:u w:val="single"/>
          <w:lang w:val="ru-RU"/>
        </w:rPr>
        <w:t>Туманяна</w:t>
      </w:r>
      <w:r w:rsidRPr="00E84C88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8"/>
          <w:szCs w:val="20"/>
          <w:u w:val="single"/>
          <w:lang w:val="ru-RU"/>
        </w:rPr>
        <w:t>ГОРОДСКОЙ</w:t>
      </w:r>
      <w:r w:rsidRPr="00E84C88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8"/>
          <w:szCs w:val="20"/>
          <w:u w:val="single"/>
          <w:lang w:val="ru-RU"/>
        </w:rPr>
        <w:t>СООБЩЕСТВА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8"/>
          <w:szCs w:val="20"/>
          <w:u w:val="single"/>
          <w:lang w:val="ru-RU"/>
        </w:rPr>
        <w:t>ПОЛЕЗНОСТЬ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8"/>
          <w:szCs w:val="20"/>
          <w:u w:val="single"/>
          <w:lang w:val="ru-RU"/>
        </w:rPr>
        <w:t>ЭКОНОМИКА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hy-AM"/>
        </w:rPr>
        <w:t>АОЦ:</w:t>
      </w:r>
    </w:p>
    <w:p w14:paraId="47EB0D2F" w14:textId="77777777" w:rsidR="00532D6C" w:rsidRPr="00E84C88" w:rsidRDefault="00532D6C" w:rsidP="00532D6C">
      <w:pPr>
        <w:tabs>
          <w:tab w:val="left" w:pos="5968"/>
        </w:tabs>
        <w:spacing w:after="12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14:paraId="1F65ACF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AA9C01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D3A56C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22084E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498A0E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BD116B">
        <w:rPr>
          <w:rFonts w:ascii="Arial" w:eastAsia="Times New Roman" w:hAnsi="Arial" w:cs="Arial"/>
          <w:sz w:val="24"/>
          <w:szCs w:val="24"/>
          <w:lang w:val="ru-RU"/>
        </w:rPr>
        <w:t>Вопрос: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4"/>
          <w:szCs w:val="24"/>
          <w:lang w:val="ru-RU"/>
        </w:rPr>
        <w:t>Р: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4"/>
          <w:szCs w:val="24"/>
          <w:lang w:val="ru-RU"/>
        </w:rPr>
        <w:t>а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4"/>
          <w:szCs w:val="24"/>
          <w:lang w:val="ru-RU"/>
        </w:rPr>
        <w:t>В: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4"/>
          <w:szCs w:val="24"/>
          <w:lang w:val="ru-RU"/>
        </w:rPr>
        <w:t>Э: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4"/>
          <w:szCs w:val="24"/>
          <w:lang w:val="ru-RU"/>
        </w:rPr>
        <w:t>Р:</w:t>
      </w:r>
    </w:p>
    <w:p w14:paraId="1E61ED8D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14:paraId="2DE30B1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7A2C8B0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ТУМАНЯН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ГОРОДСКОЙ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СООБЩЕСТВА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ПОЛЕЗНОСТЬ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ЭКОНОМИКА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-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ПОТРЕБНОСТИ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ДЛЯ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ДИЗЕЛЬ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ТОПЛИВО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ПРИОБРЕТЕНИЕ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НАРОЧНО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ОБЪЯВЛЕНО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РЕЙТИНГ: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ВОПРОС:</w:t>
      </w:r>
    </w:p>
    <w:p w14:paraId="19DD7A8F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60B387A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2680B5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C8854E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52F3B7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0098B5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9326DA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EA5879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F4FA995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E29B164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087115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8B0D91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8476A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BC8F32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572617F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B72E41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lang w:val="af-ZA"/>
        </w:rPr>
      </w:pPr>
      <w:r w:rsidRPr="00E84C88">
        <w:rPr>
          <w:rFonts w:ascii="GHEA Grapalat" w:eastAsia="Times New Roman" w:hAnsi="GHEA Grapalat" w:cs="Sylfaen"/>
          <w:lang w:val="af-ZA"/>
        </w:rPr>
        <w:br w:type="page"/>
      </w:r>
      <w:r w:rsidRPr="00BD116B">
        <w:rPr>
          <w:rFonts w:ascii="Arial" w:eastAsia="Times New Roman" w:hAnsi="Arial" w:cs="Arial"/>
          <w:lang w:val="ru-RU"/>
        </w:rPr>
        <w:lastRenderedPageBreak/>
        <w:t>Дорогой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участник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до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придумывание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и: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представляя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пожалуйста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являются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в деталях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изучать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настоящим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 xml:space="preserve">Сколько стоит приглашение </w:t>
      </w:r>
      <w:r w:rsidRPr="00E84C88">
        <w:rPr>
          <w:rFonts w:ascii="GHEA Grapalat" w:eastAsia="Times New Roman" w:hAnsi="GHEA Grapalat" w:cs="Times Armenian"/>
          <w:lang w:val="af-ZA"/>
        </w:rPr>
        <w:t xml:space="preserve">? </w:t>
      </w:r>
      <w:r w:rsidRPr="00BD116B">
        <w:rPr>
          <w:rFonts w:ascii="Arial" w:eastAsia="Times New Roman" w:hAnsi="Arial" w:cs="Arial"/>
          <w:lang w:val="ru-RU"/>
        </w:rPr>
        <w:t>что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на приглашение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несоответствующий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Приложения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при условии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>являются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BD116B">
        <w:rPr>
          <w:rFonts w:ascii="Arial" w:eastAsia="Times New Roman" w:hAnsi="Arial" w:cs="Arial"/>
          <w:lang w:val="ru-RU"/>
        </w:rPr>
        <w:t xml:space="preserve">отказа </w:t>
      </w:r>
      <w:r w:rsidRPr="00E84C88">
        <w:rPr>
          <w:rFonts w:ascii="GHEA Grapalat" w:eastAsia="Times New Roman" w:hAnsi="GHEA Grapalat" w:cs="Sylfaen"/>
          <w:lang w:val="af-ZA"/>
        </w:rPr>
        <w:t>_</w:t>
      </w:r>
    </w:p>
    <w:p w14:paraId="31A4C2AF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14:paraId="18CD9150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14:paraId="214C6675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A6087">
        <w:rPr>
          <w:rFonts w:ascii="Arial" w:eastAsia="Times New Roman" w:hAnsi="Arial" w:cs="Arial"/>
          <w:b/>
          <w:sz w:val="20"/>
          <w:szCs w:val="20"/>
          <w:lang w:val="ru-RU"/>
        </w:rPr>
        <w:t>СОДЕРЖАНИЕ</w:t>
      </w:r>
    </w:p>
    <w:p w14:paraId="0B03596B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1A8A193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ТУМАНЯН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ПОЛЕЗНОСТЬ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ЭКОНОМИКА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-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ПОТРЕБНОСТИ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ДЛЯ 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>: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ДИЗЕЛЬ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ТОПЛИВО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ПРИОБРЕТЕНИЕ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НАРОЧНО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ОБЪЯВЛЕНО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РЕЙТИНГ: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ВОПРОС: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ПРИГЛАШЕНИЕ:</w:t>
      </w:r>
    </w:p>
    <w:p w14:paraId="3EF6276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04534F47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0B14FFA2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b/>
          <w:sz w:val="20"/>
          <w:lang w:val="ru-RU"/>
        </w:rPr>
        <w:t xml:space="preserve">ЧАСТЬ </w:t>
      </w:r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>I. _</w:t>
      </w:r>
    </w:p>
    <w:p w14:paraId="3F9F9D1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695AD193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предмет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характеристика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5C26DA2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Принять участие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права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заказать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выбрано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участник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быть признанным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случай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квалификация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предоставлять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представлять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условия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598BFDA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приглашении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изменять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выполнять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заказ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A8E062B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представлять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заказ</w:t>
      </w:r>
    </w:p>
    <w:p w14:paraId="658F830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5.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цена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предложение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4DA364FC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Применение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действия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срок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в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заявках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изменять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выполнять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их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брать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заказ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065FA88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щеки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открытие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Результаты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краткое содержание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ab/>
      </w:r>
    </w:p>
    <w:p w14:paraId="3348E4DC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 контракте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уплотнение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0E80A145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Квалификация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контракта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положения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77B78345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несуществующий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анонсировать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5633D88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процесс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связанный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действия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и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или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принято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решения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подавать апелляцию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участвовать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право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заказ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1E07045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0E3D7DA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68095A0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 xml:space="preserve">ЧАСТЬ 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II .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РЕЙТИНГ: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ВОПРОС: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ПОДГОТОВИТЬ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ИНСТРУКЦИЯ:</w:t>
      </w:r>
    </w:p>
    <w:p w14:paraId="49CFEF3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4919436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Генеральный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положения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93AF318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158CE08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Приложения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1-6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88E315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6208E84B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0AC47CD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EF5CD53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6D2A9B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7AC6A78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3215C72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br w:type="page"/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/>
        <w:tab/>
      </w:r>
    </w:p>
    <w:p w14:paraId="0885E63C" w14:textId="471E8C14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предоставил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добавление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EA6087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держал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цитировать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заявления о запросе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процедура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.</w:t>
      </w:r>
    </w:p>
    <w:p w14:paraId="13DE2EB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быть составленным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законодательство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что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включая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Закона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Закон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правительства в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2017 году 4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мая N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526-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N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решению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одобренный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процесс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организация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заказ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Заказ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другой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юридический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актов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требования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соответствующий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цель: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имеет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Туманян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городской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сообщество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полезность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экономика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НАОК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_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клиент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заявил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участвовать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намерение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имея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информировать лиц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–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участники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условия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покупки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предмет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проведенный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участнику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принимать решение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его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договор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чтобы запечатать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о том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как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также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помогать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пока готовлю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.</w:t>
      </w:r>
    </w:p>
    <w:p w14:paraId="4DB2EEA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Приложения: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может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люди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независимые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для них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иностранец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физический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человек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организация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гражданство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без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человек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быть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от обстоятельств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.</w:t>
      </w:r>
    </w:p>
    <w:p w14:paraId="647B7EF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связанный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отношений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применяется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Армения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Республика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право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.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связанный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споры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 условии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экзамен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Армения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Республика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судах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.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0C3EB2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секретаря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адрес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margarita.chatinyan@yandex.com</w:t>
      </w:r>
    </w:p>
    <w:p w14:paraId="2721344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br w:type="page"/>
      </w:r>
      <w:r w:rsidRPr="00E84C88">
        <w:rPr>
          <w:rFonts w:ascii="Arial" w:eastAsia="Times New Roman" w:hAnsi="Arial" w:cs="Arial"/>
          <w:sz w:val="24"/>
          <w:lang w:val="en-US"/>
        </w:rPr>
        <w:lastRenderedPageBreak/>
        <w:t xml:space="preserve">ЧАСТЬ </w:t>
      </w:r>
      <w:r w:rsidRPr="00E84C88">
        <w:rPr>
          <w:rFonts w:ascii="GHEA Grapalat" w:eastAsia="Times New Roman" w:hAnsi="GHEA Grapalat" w:cs="Times Armenian"/>
          <w:sz w:val="24"/>
          <w:lang w:val="af-ZA"/>
        </w:rPr>
        <w:t>I:</w:t>
      </w:r>
    </w:p>
    <w:p w14:paraId="3FE02EA3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14:paraId="1669F3B1" w14:textId="77777777" w:rsidR="00532D6C" w:rsidRPr="00E84C88" w:rsidRDefault="00532D6C" w:rsidP="00532D6C">
      <w:pPr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ПОКУПКА: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ПРЕДМЕТ: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ХАРАКТЕРИСТИКИ</w:t>
      </w:r>
    </w:p>
    <w:p w14:paraId="79B683EC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14:paraId="69EFDE88" w14:textId="77777777" w:rsidR="00532D6C" w:rsidRPr="00E84C88" w:rsidRDefault="00532D6C" w:rsidP="00532D6C">
      <w:pPr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BD116B">
        <w:rPr>
          <w:rFonts w:ascii="GHEA Grapalat" w:eastAsia="Times New Roman" w:hAnsi="GHEA Grapalat" w:cs="Sylfaen"/>
          <w:sz w:val="20"/>
          <w:szCs w:val="20"/>
          <w:lang w:val="ru-RU"/>
        </w:rPr>
        <w:t xml:space="preserve">1.1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объект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Туманян</w:t>
      </w:r>
      <w:r w:rsidRPr="00BD116B">
        <w:rPr>
          <w:rFonts w:ascii="GHEA Grapalat" w:eastAsia="Times New Roman" w:hAnsi="GHEA Grapalat" w:cs="Sylfaen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полезность</w:t>
      </w:r>
      <w:r w:rsidRPr="00BD116B">
        <w:rPr>
          <w:rFonts w:ascii="GHEA Grapalat" w:eastAsia="Times New Roman" w:hAnsi="GHEA Grapalat" w:cs="Sylfaen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семья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НАОК _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потребности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для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Изела</w:t>
      </w:r>
      <w:r w:rsidRPr="00BD116B">
        <w:rPr>
          <w:rFonts w:ascii="GHEA Grapalat" w:eastAsia="Times New Roman" w:hAnsi="GHEA Grapalat" w:cs="Sylfaen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топливо</w:t>
      </w:r>
      <w:r w:rsidRPr="00BD116B">
        <w:rPr>
          <w:rFonts w:ascii="GHEA Grapalat" w:eastAsia="Times New Roman" w:hAnsi="GHEA Grapalat" w:cs="Sylfaen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достижение </w:t>
      </w:r>
      <w:r w:rsidRPr="00BD116B">
        <w:rPr>
          <w:rFonts w:ascii="GHEA Grapalat" w:eastAsia="Times New Roman" w:hAnsi="GHEA Grapalat" w:cs="Times New Roman"/>
          <w:sz w:val="20"/>
          <w:szCs w:val="20"/>
          <w:lang w:val="ru-RU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дальнейшем </w:t>
      </w:r>
      <w:r w:rsidRPr="00BD116B">
        <w:rPr>
          <w:rFonts w:ascii="GHEA Grapalat" w:eastAsia="Times New Roman" w:hAnsi="GHEA Grapalat" w:cs="Times New Roman"/>
          <w:sz w:val="20"/>
          <w:szCs w:val="20"/>
          <w:lang w:val="ru-RU"/>
        </w:rPr>
        <w:t xml:space="preserve">также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BD116B">
        <w:rPr>
          <w:rFonts w:ascii="GHEA Grapalat" w:eastAsia="Times New Roman" w:hAnsi="GHEA Grapalat" w:cs="Times New Roman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продукт </w:t>
      </w:r>
      <w:r w:rsidRPr="00BD116B">
        <w:rPr>
          <w:rFonts w:ascii="GHEA Grapalat" w:eastAsia="Times New Roman" w:hAnsi="GHEA Grapalat" w:cs="Times New Roman"/>
          <w:sz w:val="20"/>
          <w:szCs w:val="20"/>
          <w:lang w:val="ru-RU"/>
        </w:rPr>
        <w:t xml:space="preserve">)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который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сгруппированы вместе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дозе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:</w:t>
      </w:r>
    </w:p>
    <w:p w14:paraId="3238F38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E84C88" w14:paraId="0411D22C" w14:textId="77777777" w:rsidTr="00532D6C">
        <w:tc>
          <w:tcPr>
            <w:tcW w:w="1305" w:type="dxa"/>
            <w:vAlign w:val="center"/>
          </w:tcPr>
          <w:p w14:paraId="4DE360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Доза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номер</w:t>
            </w:r>
          </w:p>
        </w:tc>
        <w:tc>
          <w:tcPr>
            <w:tcW w:w="1559" w:type="dxa"/>
          </w:tcPr>
          <w:p w14:paraId="26E6D7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расходы</w:t>
            </w:r>
          </w:p>
        </w:tc>
        <w:tc>
          <w:tcPr>
            <w:tcW w:w="5387" w:type="dxa"/>
            <w:vAlign w:val="center"/>
          </w:tcPr>
          <w:p w14:paraId="00EC4B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Доза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имя</w:t>
            </w:r>
          </w:p>
        </w:tc>
      </w:tr>
      <w:tr w:rsidR="00E84C88" w:rsidRPr="00E84C88" w14:paraId="42A49946" w14:textId="77777777" w:rsidTr="00E84C88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14:paraId="3AB88581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</w:pP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  <w:t>1: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E66895" w14:textId="77777777" w:rsidR="00532D6C" w:rsidRPr="00E84C88" w:rsidRDefault="00E84C88" w:rsidP="00BD116B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2</w:t>
            </w:r>
            <w:r w:rsidR="00BD116B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00000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4946F7FE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vertAlign w:val="subscript"/>
                <w:lang w:val="af-ZA"/>
              </w:rPr>
            </w:pP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Дизель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топливо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это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 xml:space="preserve">было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>лето</w:t>
            </w:r>
          </w:p>
        </w:tc>
      </w:tr>
    </w:tbl>
    <w:p w14:paraId="3F98EFA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692E3EE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Продукт: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технический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такие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характеристики ,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спецификация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техническая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цена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эквивалент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описание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структуре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быть запечатанным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неделимый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часть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которого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проект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Приложении N 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 приглашению .</w:t>
      </w:r>
    </w:p>
    <w:p w14:paraId="2E309D2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1A08DA13" w14:textId="77777777" w:rsidR="00950D0E" w:rsidRPr="00E84C88" w:rsidRDefault="00950D0E" w:rsidP="00950D0E">
      <w:pPr>
        <w:jc w:val="center"/>
        <w:rPr>
          <w:rFonts w:ascii="GHEA Grapalat" w:hAnsi="GHEA Grapalat"/>
          <w:b/>
          <w:sz w:val="20"/>
          <w:lang w:val="es-ES"/>
        </w:rPr>
      </w:pPr>
      <w:r w:rsidRPr="00E84C88">
        <w:rPr>
          <w:rFonts w:ascii="GHEA Grapalat" w:hAnsi="GHEA Grapalat"/>
          <w:b/>
          <w:sz w:val="20"/>
          <w:lang w:val="es-ES"/>
        </w:rPr>
        <w:t xml:space="preserve">2. </w:t>
      </w:r>
      <w:r w:rsidRPr="00E84C88">
        <w:rPr>
          <w:rFonts w:ascii="Arial" w:hAnsi="Arial" w:cs="Arial"/>
          <w:b/>
          <w:sz w:val="20"/>
        </w:rPr>
        <w:t>УЧАСТНИК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УЧАСТИЕ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ВЕРНО</w:t>
      </w:r>
      <w:r w:rsidRPr="00E84C88">
        <w:rPr>
          <w:rFonts w:ascii="GHEA Grapalat" w:hAnsi="GHEA Grapalat"/>
          <w:b/>
          <w:sz w:val="20"/>
          <w:lang w:val="es-ES"/>
        </w:rPr>
        <w:t xml:space="preserve"> КВАЛИФИКАЦИОННЫЕ </w:t>
      </w:r>
      <w:r w:rsidRPr="00E84C88">
        <w:rPr>
          <w:rFonts w:ascii="Arial" w:hAnsi="Arial" w:cs="Arial"/>
          <w:b/>
          <w:sz w:val="20"/>
        </w:rPr>
        <w:t>ТРЕБОВАНИЯ _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b/>
          <w:sz w:val="20"/>
        </w:rPr>
        <w:t>СТАНДАРТЫ</w:t>
      </w:r>
      <w:r w:rsidRPr="00E84C88">
        <w:rPr>
          <w:rFonts w:ascii="GHEA Grapalat" w:hAnsi="GHEA Grapalat"/>
          <w:b/>
          <w:sz w:val="20"/>
          <w:lang w:val="es-ES"/>
        </w:rPr>
        <w:t xml:space="preserve">  </w:t>
      </w:r>
      <w:r w:rsidRPr="00E84C88">
        <w:rPr>
          <w:rFonts w:ascii="Arial" w:hAnsi="Arial" w:cs="Arial"/>
          <w:b/>
          <w:sz w:val="20"/>
          <w:lang w:val="es-ES"/>
        </w:rPr>
        <w:t>И</w:t>
      </w:r>
      <w:proofErr w:type="gramEnd"/>
      <w:r w:rsidRPr="00E84C88">
        <w:rPr>
          <w:rFonts w:ascii="Arial" w:hAnsi="Arial" w:cs="Arial"/>
          <w:b/>
          <w:sz w:val="20"/>
          <w:lang w:val="es-ES"/>
        </w:rPr>
        <w:t>: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ИХ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  <w:lang w:val="es-ES"/>
        </w:rPr>
        <w:t xml:space="preserve">С </w:t>
      </w:r>
      <w:r w:rsidRPr="00E84C88">
        <w:rPr>
          <w:rFonts w:ascii="Arial" w:hAnsi="Arial" w:cs="Arial"/>
          <w:b/>
          <w:sz w:val="20"/>
        </w:rPr>
        <w:t>НАХАТМАН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 xml:space="preserve">Там был </w:t>
      </w:r>
      <w:r w:rsidRPr="00E84C88">
        <w:rPr>
          <w:rFonts w:ascii="Arial" w:hAnsi="Arial" w:cs="Arial"/>
          <w:b/>
          <w:sz w:val="20"/>
          <w:lang w:val="es-ES"/>
        </w:rPr>
        <w:t>Г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</w:p>
    <w:p w14:paraId="60A2D1A2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84C88">
        <w:rPr>
          <w:rFonts w:ascii="GHEA Grapalat" w:hAnsi="GHEA Grapalat" w:cs="Arial Armenian"/>
          <w:sz w:val="20"/>
          <w:lang w:val="es-ES"/>
        </w:rPr>
        <w:t xml:space="preserve">2.1 </w:t>
      </w:r>
      <w:proofErr w:type="gramStart"/>
      <w:r w:rsidRPr="00E84C88">
        <w:rPr>
          <w:rFonts w:ascii="Arial" w:hAnsi="Arial" w:cs="Arial"/>
          <w:sz w:val="20"/>
        </w:rPr>
        <w:t>Здесь</w:t>
      </w:r>
      <w:r w:rsidRPr="00E84C88">
        <w:rPr>
          <w:rFonts w:ascii="GHEA Grapalat" w:hAnsi="GHEA Grapalat" w:cs="Arial Armenian"/>
          <w:sz w:val="20"/>
          <w:lang w:val="es-ES"/>
        </w:rPr>
        <w:t xml:space="preserve">  </w:t>
      </w:r>
      <w:r w:rsidRPr="00E84C88">
        <w:rPr>
          <w:rFonts w:ascii="Arial" w:hAnsi="Arial" w:cs="Arial"/>
          <w:sz w:val="20"/>
          <w:lang w:val="es-ES"/>
        </w:rPr>
        <w:t>к</w:t>
      </w:r>
      <w:proofErr w:type="gram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процедуре</w:t>
      </w:r>
      <w:proofErr w:type="spellEnd"/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участвовать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верно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у них нет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 xml:space="preserve">лица </w:t>
      </w:r>
      <w:r w:rsidRPr="00E84C88">
        <w:rPr>
          <w:rFonts w:ascii="GHEA Grapalat" w:hAnsi="GHEA Grapalat" w:cs="Sylfaen"/>
          <w:sz w:val="20"/>
          <w:lang w:val="es-ES"/>
        </w:rPr>
        <w:t>.</w:t>
      </w:r>
    </w:p>
    <w:p w14:paraId="61511FAC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E84C88">
        <w:rPr>
          <w:rFonts w:ascii="Arial" w:hAnsi="Arial" w:cs="Arial"/>
          <w:sz w:val="20"/>
          <w:szCs w:val="20"/>
        </w:rPr>
        <w:t>какие?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приложение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представлять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дня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 состоянию на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судебный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чтобы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признанный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являются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sz w:val="20"/>
          <w:szCs w:val="20"/>
        </w:rPr>
        <w:t xml:space="preserve">банкрот </w:t>
      </w:r>
      <w:r w:rsidRPr="00E84C88">
        <w:rPr>
          <w:rFonts w:ascii="GHEA Grapalat" w:hAnsi="GHEA Grapalat"/>
          <w:sz w:val="20"/>
          <w:szCs w:val="20"/>
          <w:lang w:val="es-ES"/>
        </w:rPr>
        <w:t>.</w:t>
      </w:r>
      <w:proofErr w:type="gramEnd"/>
    </w:p>
    <w:p w14:paraId="0038F1F0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E84C88">
        <w:rPr>
          <w:rFonts w:ascii="Arial" w:hAnsi="Arial" w:cs="Arial"/>
          <w:sz w:val="20"/>
          <w:szCs w:val="20"/>
        </w:rPr>
        <w:t>какие?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кому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исполнительный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тела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представитель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приложение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представлять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день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предшествующий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пять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годы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течение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осужден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является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был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терроризма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финансирование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ребенок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операция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человек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торговля людьми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включая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преступление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преступник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сотрудничество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создавать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что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участвовать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давать взятку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получить взятку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_ </w:t>
      </w:r>
      <w:r w:rsidRPr="00E84C88">
        <w:rPr>
          <w:rFonts w:ascii="Arial" w:hAnsi="Arial" w:cs="Arial"/>
          <w:sz w:val="20"/>
          <w:szCs w:val="20"/>
        </w:rPr>
        <w:t>давать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взяточничества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посредничество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и: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соответствии с законом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запланировано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экономический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активность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против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направленный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преступления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для </w:t>
      </w:r>
      <w:r w:rsidRPr="00E84C88">
        <w:rPr>
          <w:rFonts w:ascii="GHEA Grapalat" w:hAnsi="GHEA Grapalat"/>
          <w:sz w:val="20"/>
          <w:szCs w:val="20"/>
          <w:lang w:val="es-ES"/>
        </w:rPr>
        <w:t>,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кроме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это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случаи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hAnsi="GHEA Grapalat"/>
          <w:sz w:val="20"/>
          <w:szCs w:val="20"/>
          <w:lang w:val="es-ES"/>
        </w:rPr>
        <w:t>когда</w:t>
      </w:r>
      <w:proofErr w:type="spellEnd"/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_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убеждение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соответствии с законом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учредил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чтобы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удаленный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оплачено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является </w:t>
      </w:r>
      <w:r w:rsidRPr="00E84C88">
        <w:rPr>
          <w:rFonts w:ascii="GHEA Grapalat" w:hAnsi="GHEA Grapalat"/>
          <w:sz w:val="20"/>
          <w:szCs w:val="20"/>
          <w:lang w:val="es-ES"/>
        </w:rPr>
        <w:t>_</w:t>
      </w:r>
    </w:p>
    <w:p w14:paraId="23A63F9C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Sylfaen"/>
          <w:sz w:val="20"/>
          <w:szCs w:val="20"/>
          <w:lang w:val="es-ES"/>
        </w:rPr>
        <w:t>4)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кому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касательно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Покупка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поле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антиконкурентный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sz w:val="20"/>
          <w:szCs w:val="20"/>
        </w:rPr>
        <w:t xml:space="preserve">согласия </w:t>
      </w:r>
      <w:r w:rsidRPr="00E84C88">
        <w:rPr>
          <w:rFonts w:ascii="GHEA Grapalat" w:hAnsi="GHEA Grapalat" w:cs="Sylfae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доминирующий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позиция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злоупотреблений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беспринципный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соревнование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для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ответственность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определение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административный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Закон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приложение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быть представленным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день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предшествующий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три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года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течение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становиться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является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непривлекательно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да?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подал апелляцию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быть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случай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быть покинутым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является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без изменений </w:t>
      </w:r>
      <w:r w:rsidRPr="00E84C88">
        <w:rPr>
          <w:rFonts w:ascii="Cambria Math" w:hAnsi="Cambria Math" w:cs="Cambria Math"/>
          <w:sz w:val="20"/>
          <w:szCs w:val="20"/>
          <w:lang w:val="es-ES"/>
        </w:rPr>
        <w:t>.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E84C88">
        <w:rPr>
          <w:rFonts w:ascii="Arial" w:hAnsi="Arial" w:cs="Arial"/>
          <w:sz w:val="20"/>
          <w:szCs w:val="20"/>
        </w:rPr>
        <w:t>какие?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приложение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представлять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дня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 состоянию на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включено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являются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Евразийский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экономический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профсоюз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член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страны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Покупка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законодательство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соответствии с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опубликовано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Покупка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 процессу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участвовать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верно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без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участники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E84C88">
        <w:rPr>
          <w:rFonts w:ascii="Arial" w:hAnsi="Arial" w:cs="Arial"/>
          <w:sz w:val="20"/>
          <w:szCs w:val="20"/>
        </w:rPr>
        <w:t xml:space="preserve">списке </w:t>
      </w:r>
      <w:r w:rsidRPr="00E84C88">
        <w:rPr>
          <w:rFonts w:ascii="GHEA Grapalat" w:hAnsi="GHEA Grapalat" w:cs="Sylfaen"/>
          <w:sz w:val="20"/>
          <w:szCs w:val="20"/>
          <w:lang w:val="es-ES"/>
        </w:rPr>
        <w:t>.</w:t>
      </w:r>
      <w:proofErr w:type="gramEnd"/>
    </w:p>
    <w:p w14:paraId="3BE2F8B9" w14:textId="77777777" w:rsidR="00950D0E" w:rsidRPr="00E84C88" w:rsidRDefault="00950D0E" w:rsidP="00950D0E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6) </w:t>
      </w:r>
      <w:r w:rsidRPr="00E84C88">
        <w:rPr>
          <w:rFonts w:ascii="Arial" w:hAnsi="Arial" w:cs="Arial"/>
          <w:sz w:val="20"/>
          <w:szCs w:val="20"/>
        </w:rPr>
        <w:t>какие?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приложение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представлять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дня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 состоянию на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включено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являются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Покупка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 процессу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участвовать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верно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без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участники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E84C88">
        <w:rPr>
          <w:rFonts w:ascii="Arial" w:hAnsi="Arial" w:cs="Arial"/>
          <w:sz w:val="20"/>
          <w:szCs w:val="20"/>
        </w:rPr>
        <w:t xml:space="preserve">списке </w:t>
      </w:r>
      <w:r w:rsidRPr="00E84C88">
        <w:rPr>
          <w:rFonts w:ascii="GHEA Grapalat" w:hAnsi="GHEA Grapalat"/>
          <w:sz w:val="20"/>
          <w:szCs w:val="20"/>
          <w:lang w:val="es-ES"/>
        </w:rPr>
        <w:t>.</w:t>
      </w:r>
      <w:proofErr w:type="gramEnd"/>
    </w:p>
    <w:p w14:paraId="0D6CAA26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84C88">
        <w:rPr>
          <w:rFonts w:ascii="Arial" w:hAnsi="Arial" w:cs="Arial"/>
          <w:sz w:val="20"/>
          <w:lang w:val="es-ES"/>
        </w:rPr>
        <w:t>С</w:t>
      </w:r>
      <w:r w:rsidRPr="00E84C88">
        <w:rPr>
          <w:rFonts w:ascii="GHEA Grapalat" w:hAnsi="GHEA Grapalat" w:cs="Sylfaen"/>
          <w:sz w:val="20"/>
          <w:lang w:val="es-ES"/>
        </w:rPr>
        <w:t xml:space="preserve"> в </w:t>
      </w:r>
      <w:proofErr w:type="spellStart"/>
      <w:proofErr w:type="gramStart"/>
      <w:r w:rsidRPr="00E84C88">
        <w:rPr>
          <w:rFonts w:ascii="Arial" w:hAnsi="Arial" w:cs="Arial"/>
          <w:sz w:val="20"/>
          <w:lang w:val="es-ES"/>
        </w:rPr>
        <w:t>котором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,</w:t>
      </w:r>
      <w:proofErr w:type="gram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если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участник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настоящим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Пункт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lang w:val="es-ES"/>
        </w:rPr>
        <w:t xml:space="preserve">5 </w:t>
      </w:r>
      <w:r w:rsidRPr="00E84C88">
        <w:rPr>
          <w:rFonts w:ascii="Arial" w:hAnsi="Arial" w:cs="Arial"/>
          <w:sz w:val="20"/>
          <w:lang w:val="es-ES"/>
        </w:rPr>
        <w:t>_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и 6 </w:t>
      </w:r>
      <w:r w:rsidRPr="00E84C88">
        <w:rPr>
          <w:rFonts w:ascii="GHEA Grapalat" w:hAnsi="GHEA Grapalat" w:cs="Sylfaen"/>
          <w:sz w:val="20"/>
          <w:lang w:val="es-ES"/>
        </w:rPr>
        <w:t xml:space="preserve">-й </w:t>
      </w:r>
      <w:r w:rsidRPr="00E84C88">
        <w:rPr>
          <w:rFonts w:ascii="Arial" w:hAnsi="Arial" w:cs="Arial"/>
          <w:sz w:val="20"/>
          <w:lang w:val="es-ES"/>
        </w:rPr>
        <w:t xml:space="preserve">с </w:t>
      </w:r>
      <w:proofErr w:type="spellStart"/>
      <w:r w:rsidRPr="00E84C88">
        <w:rPr>
          <w:rFonts w:ascii="Arial" w:hAnsi="Arial" w:cs="Arial"/>
          <w:sz w:val="20"/>
          <w:lang w:val="es-ES"/>
        </w:rPr>
        <w:t>подразделами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запланировано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в </w:t>
      </w:r>
      <w:proofErr w:type="spellStart"/>
      <w:r w:rsidRPr="00E84C88">
        <w:rPr>
          <w:rFonts w:ascii="Arial" w:hAnsi="Arial" w:cs="Arial"/>
          <w:sz w:val="20"/>
          <w:lang w:val="es-ES"/>
        </w:rPr>
        <w:t>списках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включать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является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приложение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представлять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с </w:t>
      </w:r>
      <w:proofErr w:type="spellStart"/>
      <w:r w:rsidRPr="00E84C88">
        <w:rPr>
          <w:rFonts w:ascii="Arial" w:hAnsi="Arial" w:cs="Arial"/>
          <w:sz w:val="20"/>
          <w:lang w:val="es-ES"/>
        </w:rPr>
        <w:t>даты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затем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lang w:val="es-ES"/>
        </w:rPr>
        <w:t xml:space="preserve">_ </w:t>
      </w:r>
      <w:r w:rsidRPr="00E84C88">
        <w:rPr>
          <w:rFonts w:ascii="Arial" w:hAnsi="Arial" w:cs="Arial"/>
          <w:sz w:val="20"/>
          <w:lang w:val="es-ES"/>
        </w:rPr>
        <w:t>_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его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данные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приложение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при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условии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нет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отказа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lang w:val="es-ES"/>
        </w:rPr>
        <w:t>_</w:t>
      </w:r>
    </w:p>
    <w:p w14:paraId="1CC83E96" w14:textId="77777777" w:rsidR="00950D0E" w:rsidRPr="00E84C88" w:rsidRDefault="00950D0E" w:rsidP="00950D0E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proofErr w:type="spellStart"/>
      <w:r w:rsidRPr="00E84C88">
        <w:rPr>
          <w:rFonts w:ascii="Arial" w:hAnsi="Arial" w:cs="Arial"/>
          <w:sz w:val="20"/>
          <w:lang w:val="es-ES"/>
        </w:rPr>
        <w:t>Участник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включено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является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Покупка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к </w:t>
      </w:r>
      <w:proofErr w:type="spellStart"/>
      <w:r w:rsidRPr="00E84C88">
        <w:rPr>
          <w:rFonts w:ascii="Arial" w:hAnsi="Arial" w:cs="Arial"/>
          <w:sz w:val="20"/>
          <w:lang w:val="es-ES"/>
        </w:rPr>
        <w:t>процессу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участвовать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верно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без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участники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в </w:t>
      </w:r>
      <w:proofErr w:type="spellStart"/>
      <w:r w:rsidRPr="00E84C88">
        <w:rPr>
          <w:rFonts w:ascii="Arial" w:hAnsi="Arial" w:cs="Arial"/>
          <w:sz w:val="20"/>
          <w:lang w:val="es-ES"/>
        </w:rPr>
        <w:t>списке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gramStart"/>
      <w:r w:rsidRPr="00E84C88">
        <w:rPr>
          <w:rFonts w:ascii="GHEA Grapalat" w:hAnsi="GHEA Grapalat" w:cs="Arial"/>
          <w:sz w:val="20"/>
          <w:lang w:val="es-ES"/>
        </w:rPr>
        <w:t xml:space="preserve">( </w:t>
      </w:r>
      <w:proofErr w:type="spellStart"/>
      <w:r w:rsidRPr="00E84C88">
        <w:rPr>
          <w:rFonts w:ascii="Arial" w:hAnsi="Arial" w:cs="Arial"/>
          <w:sz w:val="20"/>
          <w:lang w:val="es-ES"/>
        </w:rPr>
        <w:t>далее</w:t>
      </w:r>
      <w:proofErr w:type="spellEnd"/>
      <w:proofErr w:type="gramEnd"/>
      <w:r w:rsidRPr="00E84C88">
        <w:rPr>
          <w:rFonts w:ascii="Arial" w:hAnsi="Arial" w:cs="Arial"/>
          <w:sz w:val="20"/>
          <w:lang w:val="es-ES"/>
        </w:rPr>
        <w:t>: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также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список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Arial"/>
          <w:sz w:val="20"/>
          <w:lang w:val="es-ES"/>
        </w:rPr>
        <w:t xml:space="preserve">) </w:t>
      </w:r>
      <w:r w:rsidRPr="00E84C88">
        <w:rPr>
          <w:rFonts w:ascii="Arial" w:hAnsi="Arial" w:cs="Arial"/>
          <w:sz w:val="20"/>
          <w:lang w:val="es-E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/>
        </w:rPr>
        <w:t>если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Arial"/>
          <w:sz w:val="20"/>
          <w:lang w:val="es-ES"/>
        </w:rPr>
        <w:t>:</w:t>
      </w:r>
    </w:p>
    <w:p w14:paraId="4915BE9C" w14:textId="77777777" w:rsidR="00950D0E" w:rsidRPr="00E84C88" w:rsidRDefault="00950D0E" w:rsidP="00950D0E">
      <w:pPr>
        <w:pStyle w:val="ListParagraph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proofErr w:type="spellStart"/>
      <w:r w:rsidRPr="00E84C88">
        <w:rPr>
          <w:rFonts w:ascii="Arial" w:hAnsi="Arial" w:cs="Arial"/>
          <w:sz w:val="20"/>
          <w:lang w:val="es-ES" w:eastAsia="en-US"/>
        </w:rPr>
        <w:t>нарушать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является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по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контракту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запланировано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или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покупки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процесс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в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рамке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предпринятый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proofErr w:type="gramStart"/>
      <w:r w:rsidRPr="00E84C88">
        <w:rPr>
          <w:rFonts w:ascii="Arial" w:hAnsi="Arial" w:cs="Arial"/>
          <w:sz w:val="20"/>
          <w:lang w:val="es-ES" w:eastAsia="en-US"/>
        </w:rPr>
        <w:t>обязательство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,</w:t>
      </w:r>
      <w:proofErr w:type="gram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GHEA Grapalat" w:hAnsi="GHEA Grapalat" w:cs="Arial"/>
          <w:sz w:val="20"/>
          <w:lang w:val="es-ES" w:eastAsia="en-US"/>
        </w:rPr>
        <w:t>которое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привести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к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является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клиента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от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контракта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односторонний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к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решению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или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покупки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к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процессу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данные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участвовать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дальше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участие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прекращение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и: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участник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по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приглашению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и 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(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или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по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договору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учредил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в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срок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нет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платить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заявление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договор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 xml:space="preserve">и 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(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или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квалифицированный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обеспечение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сумма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r w:rsidRPr="00E84C88">
        <w:rPr>
          <w:rFonts w:ascii="GHEA Grapalat" w:hAnsi="GHEA Grapalat" w:cs="Arial"/>
          <w:sz w:val="20"/>
          <w:lang w:val="es-ES" w:eastAsia="en-US"/>
        </w:rPr>
        <w:t>.</w:t>
      </w:r>
    </w:p>
    <w:p w14:paraId="623E3066" w14:textId="77777777" w:rsidR="00950D0E" w:rsidRPr="00E84C88" w:rsidRDefault="00950D0E" w:rsidP="00950D0E">
      <w:pPr>
        <w:pStyle w:val="ListParagraph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proofErr w:type="spellStart"/>
      <w:r w:rsidRPr="00E84C88">
        <w:rPr>
          <w:rFonts w:ascii="Arial" w:hAnsi="Arial" w:cs="Arial"/>
          <w:sz w:val="20"/>
          <w:lang w:val="es-ES" w:eastAsia="en-US"/>
        </w:rPr>
        <w:t>как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выбрано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участник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сдаться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или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быть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лишенным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является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договор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чтобы</w:t>
      </w:r>
      <w:proofErr w:type="spellEnd"/>
      <w:r w:rsidRPr="00E84C88">
        <w:rPr>
          <w:rFonts w:ascii="Arial" w:hAnsi="Arial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запечатать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GHEA Grapalat" w:hAnsi="GHEA Grapalat" w:cs="Arial"/>
          <w:sz w:val="20"/>
          <w:lang w:val="es-ES" w:eastAsia="en-US"/>
        </w:rPr>
        <w:t>из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закона</w:t>
      </w:r>
      <w:proofErr w:type="spellEnd"/>
    </w:p>
    <w:p w14:paraId="06D3AF12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14:paraId="01EFFC3E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84C88">
        <w:rPr>
          <w:rFonts w:ascii="GHEA Grapalat" w:hAnsi="GHEA Grapalat" w:cs="Sylfaen"/>
          <w:sz w:val="20"/>
          <w:lang w:val="es-ES"/>
        </w:rPr>
        <w:t xml:space="preserve">2.2 </w:t>
      </w:r>
      <w:proofErr w:type="spellStart"/>
      <w:r w:rsidRPr="00E84C88">
        <w:rPr>
          <w:rFonts w:ascii="Arial" w:hAnsi="Arial" w:cs="Arial"/>
          <w:sz w:val="20"/>
          <w:lang w:val="es-ES"/>
        </w:rPr>
        <w:t>Участие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права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оценка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для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участник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по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заявке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нуждаться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является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представлять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ее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от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одобрен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GHEA Grapalat" w:hAnsi="GHEA Grapalat" w:cs="Sylfaen"/>
          <w:sz w:val="20"/>
          <w:lang w:val="es-ES"/>
        </w:rPr>
        <w:t>настоящим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_</w:t>
      </w:r>
      <w:r w:rsidRPr="00E84C88">
        <w:rPr>
          <w:rFonts w:ascii="GHEA Grapalat" w:hAnsi="GHEA Grapalat" w:cs="Arial"/>
          <w:sz w:val="20"/>
          <w:lang w:val="es-ES"/>
        </w:rPr>
        <w:t xml:space="preserve"> 2- </w:t>
      </w:r>
      <w:r w:rsidRPr="00E84C88">
        <w:rPr>
          <w:rFonts w:ascii="Arial" w:hAnsi="Arial" w:cs="Arial"/>
          <w:sz w:val="20"/>
          <w:lang w:val="es-ES"/>
        </w:rPr>
        <w:t xml:space="preserve">е </w:t>
      </w:r>
      <w:proofErr w:type="spellStart"/>
      <w:r w:rsidRPr="00E84C88">
        <w:rPr>
          <w:rFonts w:ascii="Arial" w:hAnsi="Arial" w:cs="Arial"/>
          <w:sz w:val="20"/>
          <w:lang w:val="es-ES"/>
        </w:rPr>
        <w:t>приглашение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часть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Arial"/>
          <w:sz w:val="20"/>
          <w:lang w:val="es-ES"/>
        </w:rPr>
        <w:t xml:space="preserve">2. </w:t>
      </w:r>
      <w:r w:rsidRPr="00E84C88">
        <w:rPr>
          <w:rFonts w:ascii="GHEA Grapalat" w:hAnsi="GHEA Grapalat" w:cs="Arial"/>
          <w:sz w:val="20"/>
          <w:lang w:val="hy-AM"/>
        </w:rPr>
        <w:t>1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 xml:space="preserve">с </w:t>
      </w:r>
      <w:proofErr w:type="spellStart"/>
      <w:r w:rsidRPr="00E84C88">
        <w:rPr>
          <w:rFonts w:ascii="Arial" w:hAnsi="Arial" w:cs="Arial"/>
          <w:sz w:val="20"/>
          <w:lang w:val="es-ES"/>
        </w:rPr>
        <w:t>точкой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запланировано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на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письме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объявление</w:t>
      </w:r>
      <w:proofErr w:type="spellEnd"/>
      <w:r w:rsidRPr="00E84C88">
        <w:rPr>
          <w:rFonts w:ascii="Arial" w:hAnsi="Arial" w:cs="Arial"/>
          <w:sz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lang w:val="es-ES"/>
        </w:rPr>
        <w:t xml:space="preserve">: </w:t>
      </w:r>
      <w:r w:rsidRPr="00E84C88">
        <w:rPr>
          <w:rFonts w:ascii="Arial" w:hAnsi="Arial" w:cs="Arial"/>
          <w:sz w:val="20"/>
        </w:rPr>
        <w:t>Кроме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lastRenderedPageBreak/>
        <w:t>настоящим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с точкой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запланировано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из объявления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участие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права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оценка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для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 xml:space="preserve">от участника </w:t>
      </w:r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r w:rsidRPr="00E84C88">
        <w:rPr>
          <w:rFonts w:ascii="Arial" w:hAnsi="Arial" w:cs="Arial"/>
          <w:sz w:val="20"/>
        </w:rPr>
        <w:t>что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кажется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выбрано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от участника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другой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документы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или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оправдания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они не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может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GHEA Grapalat" w:hAnsi="GHEA Grapalat" w:cs="Sylfaen"/>
          <w:sz w:val="20"/>
          <w:lang w:val="es-ES"/>
        </w:rPr>
        <w:t>быть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востребованным</w:t>
      </w:r>
      <w:r w:rsidRPr="00E84C88">
        <w:rPr>
          <w:rFonts w:ascii="GHEA Grapalat" w:hAnsi="GHEA Grapalat" w:cs="Tahoma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</w:rPr>
        <w:t>Участвовать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заявление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подлинность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оценщик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 xml:space="preserve">комиссионная </w:t>
      </w:r>
      <w:r w:rsidRPr="00E84C88">
        <w:rPr>
          <w:rFonts w:ascii="GHEA Grapalat" w:hAnsi="GHEA Grapalat" w:cs="Tahoma"/>
          <w:sz w:val="20"/>
          <w:lang w:val="es-ES"/>
        </w:rPr>
        <w:t xml:space="preserve">( </w:t>
      </w:r>
      <w:r w:rsidRPr="00E84C88">
        <w:rPr>
          <w:rFonts w:ascii="Arial" w:hAnsi="Arial" w:cs="Arial"/>
          <w:sz w:val="20"/>
        </w:rPr>
        <w:t xml:space="preserve">далее </w:t>
      </w:r>
      <w:r w:rsidRPr="00E84C88">
        <w:rPr>
          <w:rFonts w:ascii="GHEA Grapalat" w:hAnsi="GHEA Grapalat" w:cs="Tahoma"/>
          <w:sz w:val="20"/>
          <w:lang w:val="es-ES"/>
        </w:rPr>
        <w:t xml:space="preserve">: </w:t>
      </w:r>
      <w:r w:rsidRPr="00E84C88">
        <w:rPr>
          <w:rFonts w:ascii="Arial" w:hAnsi="Arial" w:cs="Arial"/>
          <w:sz w:val="20"/>
        </w:rPr>
        <w:t xml:space="preserve">комиссия </w:t>
      </w:r>
      <w:r w:rsidRPr="00E84C88">
        <w:rPr>
          <w:rFonts w:ascii="GHEA Grapalat" w:hAnsi="GHEA Grapalat" w:cs="Tahoma"/>
          <w:sz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оценка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является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настоящим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по приглашению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учредил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 xml:space="preserve">с условиями </w:t>
      </w:r>
      <w:r w:rsidRPr="00E84C88">
        <w:rPr>
          <w:rFonts w:ascii="GHEA Grapalat" w:hAnsi="GHEA Grapalat" w:cs="Tahoma"/>
          <w:sz w:val="20"/>
          <w:lang w:val="es-ES"/>
        </w:rPr>
        <w:t>.</w:t>
      </w:r>
    </w:p>
    <w:p w14:paraId="6EAC7A90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w:rsidRPr="00E84C88">
        <w:rPr>
          <w:rFonts w:ascii="Arial" w:hAnsi="Arial" w:cs="Arial"/>
          <w:sz w:val="20"/>
          <w:szCs w:val="20"/>
        </w:rPr>
        <w:t>Запрещено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является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настоящим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 точкой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учредил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взаимосвязаны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люди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и </w:t>
      </w:r>
      <w:proofErr w:type="gramStart"/>
      <w:r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E84C88">
        <w:rPr>
          <w:rFonts w:ascii="Arial" w:hAnsi="Arial" w:cs="Arial"/>
          <w:sz w:val="20"/>
          <w:szCs w:val="20"/>
        </w:rPr>
        <w:t>или</w:t>
      </w:r>
      <w:proofErr w:type="gramEnd"/>
      <w:r w:rsidRPr="00E84C88">
        <w:rPr>
          <w:rFonts w:ascii="Arial" w:hAnsi="Arial" w:cs="Arial"/>
          <w:sz w:val="20"/>
          <w:szCs w:val="20"/>
        </w:rPr>
        <w:t xml:space="preserve">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то же самое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по человеку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E84C88">
        <w:rPr>
          <w:rFonts w:ascii="Arial" w:hAnsi="Arial" w:cs="Arial"/>
          <w:sz w:val="20"/>
          <w:szCs w:val="20"/>
        </w:rPr>
        <w:t xml:space="preserve">ам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). </w:t>
      </w:r>
      <w:r w:rsidRPr="00E84C88">
        <w:rPr>
          <w:rFonts w:ascii="Arial" w:hAnsi="Arial" w:cs="Arial"/>
          <w:sz w:val="20"/>
          <w:szCs w:val="20"/>
        </w:rPr>
        <w:t>учредил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более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чем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пятьдесят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процент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в то же время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принадлежащий лицу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E84C88">
        <w:rPr>
          <w:rFonts w:ascii="Arial" w:hAnsi="Arial" w:cs="Arial"/>
          <w:sz w:val="20"/>
          <w:szCs w:val="20"/>
        </w:rPr>
        <w:t xml:space="preserve">ам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. </w:t>
      </w:r>
      <w:r w:rsidRPr="00E84C88">
        <w:rPr>
          <w:rFonts w:ascii="Arial" w:hAnsi="Arial" w:cs="Arial"/>
          <w:sz w:val="20"/>
          <w:szCs w:val="20"/>
        </w:rPr>
        <w:t xml:space="preserve">имею долю _ 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_ _ </w:t>
      </w:r>
      <w:r w:rsidRPr="00E84C88">
        <w:rPr>
          <w:rFonts w:ascii="Arial" w:hAnsi="Arial" w:cs="Arial"/>
          <w:sz w:val="20"/>
          <w:szCs w:val="20"/>
        </w:rPr>
        <w:t>организации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одновременный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участие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настоящим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к процедуре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Pr="00E84C88">
        <w:rPr>
          <w:rFonts w:ascii="Arial" w:hAnsi="Arial" w:cs="Arial"/>
          <w:sz w:val="20"/>
          <w:szCs w:val="20"/>
        </w:rPr>
        <w:t>в то же время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доза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Pr="00E84C88">
        <w:rPr>
          <w:rFonts w:ascii="Arial" w:hAnsi="Arial" w:cs="Arial"/>
          <w:sz w:val="20"/>
          <w:szCs w:val="20"/>
        </w:rPr>
        <w:t>за исключением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государства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или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сообщества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учредил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организации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и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Pr="00E84C88">
        <w:rPr>
          <w:rFonts w:ascii="Arial" w:hAnsi="Arial" w:cs="Arial"/>
          <w:sz w:val="20"/>
          <w:szCs w:val="20"/>
        </w:rPr>
        <w:t xml:space="preserve">или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совместно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активность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чтобы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GHEA Grapalat" w:hAnsi="GHEA Grapalat" w:cs="Times Armenian"/>
          <w:sz w:val="20"/>
          <w:lang w:val="af-ZA"/>
        </w:rPr>
        <w:t xml:space="preserve">( </w:t>
      </w:r>
      <w:r w:rsidRPr="00E84C88">
        <w:rPr>
          <w:rFonts w:ascii="Arial" w:hAnsi="Arial" w:cs="Arial"/>
          <w:sz w:val="20"/>
        </w:rPr>
        <w:t xml:space="preserve">консорциум </w:t>
      </w:r>
      <w:r w:rsidRPr="00E84C88">
        <w:rPr>
          <w:rFonts w:ascii="GHEA Grapalat" w:hAnsi="GHEA Grapalat" w:cs="Times Armenian"/>
          <w:sz w:val="20"/>
          <w:lang w:val="af-ZA"/>
        </w:rPr>
        <w:t xml:space="preserve">) </w:t>
      </w:r>
      <w:r w:rsidRPr="00E84C88">
        <w:rPr>
          <w:rFonts w:ascii="Arial" w:hAnsi="Arial" w:cs="Arial"/>
          <w:sz w:val="20"/>
        </w:rPr>
        <w:t>закупки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к процессу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участие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 xml:space="preserve">случаев </w:t>
      </w:r>
      <w:r w:rsidRPr="00E84C88">
        <w:rPr>
          <w:rFonts w:ascii="GHEA Grapalat" w:hAnsi="GHEA Grapalat" w:cs="Sylfaen"/>
          <w:sz w:val="20"/>
          <w:szCs w:val="20"/>
          <w:lang w:val="es-ES"/>
        </w:rPr>
        <w:t>.</w:t>
      </w:r>
    </w:p>
    <w:p w14:paraId="69E6CE50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119- </w:t>
      </w:r>
      <w:r w:rsidRPr="00E84C88">
        <w:rPr>
          <w:rFonts w:ascii="Arial" w:hAnsi="Arial" w:cs="Arial"/>
          <w:sz w:val="20"/>
          <w:szCs w:val="20"/>
        </w:rPr>
        <w:t>й приказ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точка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sz w:val="20"/>
          <w:szCs w:val="20"/>
          <w:lang w:val="hy-AM"/>
        </w:rPr>
        <w:t xml:space="preserve">значение </w:t>
      </w:r>
      <w:r w:rsidRPr="00E84C88">
        <w:rPr>
          <w:rFonts w:ascii="GHEA Grapalat" w:hAnsi="GHEA Grapalat"/>
          <w:sz w:val="20"/>
          <w:szCs w:val="20"/>
          <w:lang w:val="hy-AM"/>
        </w:rPr>
        <w:t>:</w:t>
      </w:r>
      <w:proofErr w:type="gramEnd"/>
    </w:p>
    <w:p w14:paraId="5685C879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1) </w:t>
      </w:r>
      <w:r w:rsidRPr="00E84C88">
        <w:rPr>
          <w:rFonts w:ascii="Arial" w:hAnsi="Arial" w:cs="Arial"/>
          <w:sz w:val="20"/>
          <w:szCs w:val="20"/>
          <w:lang w:val="hy-AM"/>
        </w:rPr>
        <w:t>физический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люди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обдуманный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коррелирует, 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если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они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то же время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семья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член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есть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вождение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экономика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или: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вместе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предприимчивый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деятельность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или </w:t>
      </w:r>
      <w:r w:rsidRPr="00E84C88">
        <w:rPr>
          <w:rFonts w:ascii="Arial" w:hAnsi="Arial" w:cs="Arial"/>
          <w:sz w:val="20"/>
          <w:szCs w:val="20"/>
          <w:lang w:val="hy-AM"/>
        </w:rPr>
        <w:t>: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действовать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согласовано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на </w:t>
      </w:r>
      <w:r w:rsidRPr="00E84C88">
        <w:rPr>
          <w:rFonts w:ascii="Arial" w:hAnsi="Arial" w:cs="Arial"/>
          <w:sz w:val="20"/>
          <w:szCs w:val="20"/>
          <w:lang w:val="hy-AM"/>
        </w:rPr>
        <w:t>основе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экономический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w:rsidRPr="00E84C88">
        <w:rPr>
          <w:rFonts w:ascii="GHEA Grapalat" w:hAnsi="GHEA Grapalat"/>
          <w:sz w:val="20"/>
          <w:szCs w:val="20"/>
          <w:lang w:val="hy-AM"/>
        </w:rPr>
        <w:t>,</w:t>
      </w:r>
    </w:p>
    <w:p w14:paraId="6568BBFF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2) </w:t>
      </w:r>
      <w:r w:rsidRPr="00E84C88">
        <w:rPr>
          <w:rFonts w:ascii="Arial" w:hAnsi="Arial" w:cs="Arial"/>
          <w:sz w:val="20"/>
          <w:szCs w:val="20"/>
          <w:lang w:val="hy-AM"/>
        </w:rPr>
        <w:t>физический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и: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люди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обдуманный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коррелирует,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если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они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действовать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согласованный,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 основе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экономический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если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физический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его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семья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член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</w:p>
    <w:p w14:paraId="7E011101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акций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десять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от процентов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более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управление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участник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09F65EBC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б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законодательству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не запрещено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форма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решения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предопределить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возможность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человек </w:t>
      </w:r>
      <w:r w:rsidRPr="00E84C88">
        <w:rPr>
          <w:rFonts w:ascii="GHEA Grapalat" w:hAnsi="GHEA Grapalat"/>
          <w:sz w:val="20"/>
          <w:szCs w:val="20"/>
          <w:lang w:val="hy-AM"/>
        </w:rPr>
        <w:t>_</w:t>
      </w:r>
    </w:p>
    <w:p w14:paraId="4B9D0014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в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совет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Председатель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Совета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президента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депутат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совета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член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директор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его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заместитель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функции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коллегиальный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председатель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член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6118D86E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д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такой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сотрудник ,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который </w:t>
      </w:r>
      <w:r w:rsidRPr="00E84C88">
        <w:rPr>
          <w:rFonts w:ascii="Arial" w:hAnsi="Arial" w:cs="Arial"/>
          <w:sz w:val="20"/>
          <w:szCs w:val="20"/>
          <w:lang w:val="hy-AM"/>
        </w:rPr>
        <w:t>работает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директора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немедленный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управление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юридический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управление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решения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учреждение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запрос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существенный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эффект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имеет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1133D3A6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3) </w:t>
      </w:r>
      <w:r w:rsidRPr="00E84C88">
        <w:rPr>
          <w:rFonts w:ascii="Arial" w:hAnsi="Arial" w:cs="Arial"/>
          <w:sz w:val="20"/>
          <w:szCs w:val="20"/>
          <w:lang w:val="hy-AM"/>
        </w:rPr>
        <w:t>физический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положение дел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без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участники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обдуманный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подключено,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если :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</w:p>
    <w:p w14:paraId="0C4B3910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 xml:space="preserve">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голосовать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праву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во владении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другой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w:rsidRPr="00E84C88">
        <w:rPr>
          <w:rFonts w:ascii="Arial" w:hAnsi="Arial" w:cs="Arial"/>
          <w:sz w:val="20"/>
          <w:szCs w:val="20"/>
          <w:lang w:val="hy-AM"/>
        </w:rPr>
        <w:t>голос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верно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акций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долей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долей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далее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акции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.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и: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более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процент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ее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участие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силой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люди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между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запечатанный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к контракту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возможность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имеет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предопределить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к другому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решения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3CD8BF4E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 xml:space="preserve">б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из них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одного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голоса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верно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акций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десять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от процентов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более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одержимый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соответствии с законом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не запрещено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форма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его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решения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предопределить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возможность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участник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акционеры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или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участники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акционеры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их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семья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члены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>если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участник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физический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г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правильно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напрямую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косвенный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манера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обладать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w:rsidRPr="00E84C88">
        <w:rPr>
          <w:rFonts w:ascii="Arial" w:hAnsi="Arial" w:cs="Arial"/>
          <w:sz w:val="20"/>
          <w:szCs w:val="20"/>
          <w:lang w:val="hy-AM"/>
        </w:rPr>
        <w:t>чем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в том числе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продажи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фидуциарные услуги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управление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совместное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активность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контракты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инструкции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транзакций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 основе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на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другой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w:rsidRPr="00E84C88">
        <w:rPr>
          <w:rFonts w:ascii="Arial" w:hAnsi="Arial" w:cs="Arial"/>
          <w:sz w:val="20"/>
          <w:szCs w:val="20"/>
          <w:lang w:val="hy-AM"/>
        </w:rPr>
        <w:t>голос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верно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акций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десять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от процентов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более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законодательству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не запрещено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форма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последний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решения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предопределить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возможность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622FD86B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в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из них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одного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управление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нравиться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обязанности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люди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как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также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их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семья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членов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один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то же время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управление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член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нравиться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обязанности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исполнитель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человек </w:t>
      </w:r>
      <w:r w:rsidRPr="00E84C88">
        <w:rPr>
          <w:rFonts w:ascii="GHEA Grapalat" w:hAnsi="GHEA Grapalat"/>
          <w:sz w:val="20"/>
          <w:szCs w:val="20"/>
          <w:lang w:val="hy-AM"/>
        </w:rPr>
        <w:t>_</w:t>
      </w:r>
    </w:p>
    <w:p w14:paraId="608E6CD7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 xml:space="preserve">д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они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действовать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согласованный,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 основе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общий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экономический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52F26A7E" w14:textId="77777777" w:rsidR="00950D0E" w:rsidRPr="00E84C88" w:rsidRDefault="00950D0E" w:rsidP="00950D0E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Подарок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точка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смысле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семья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член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обдуманный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отец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мать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муж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муж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родители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бабушка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дедушка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сестра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брат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дети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сестра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брат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муж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дети </w:t>
      </w:r>
      <w:r w:rsidRPr="00E84C88">
        <w:rPr>
          <w:rFonts w:ascii="GHEA Grapalat" w:hAnsi="GHEA Grapalat"/>
          <w:sz w:val="20"/>
          <w:szCs w:val="20"/>
          <w:lang w:val="hy-AM"/>
        </w:rPr>
        <w:t>:</w:t>
      </w:r>
    </w:p>
    <w:p w14:paraId="38EC3D50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84C88">
        <w:rPr>
          <w:rFonts w:ascii="GHEA Grapalat" w:hAnsi="GHEA Grapalat" w:cs="Arial Armenian"/>
          <w:sz w:val="20"/>
          <w:lang w:val="hy-AM"/>
        </w:rPr>
        <w:t xml:space="preserve">2.4 </w:t>
      </w:r>
      <w:r w:rsidRPr="00E84C88">
        <w:rPr>
          <w:rFonts w:ascii="Arial" w:hAnsi="Arial" w:cs="Arial"/>
          <w:sz w:val="20"/>
          <w:lang w:val="hy-AM"/>
        </w:rPr>
        <w:t>Участник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выбрано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участник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быть признанным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 xml:space="preserve">в случае </w:t>
      </w:r>
      <w:r w:rsidRPr="00E84C88">
        <w:rPr>
          <w:rFonts w:ascii="GHEA Grapalat" w:hAnsi="GHEA Grapalat" w:cs="Arial"/>
          <w:sz w:val="20"/>
          <w:lang w:val="hy-AM"/>
        </w:rPr>
        <w:t xml:space="preserve">, </w:t>
      </w:r>
      <w:r w:rsidRPr="00E84C88">
        <w:rPr>
          <w:rFonts w:ascii="Arial" w:hAnsi="Arial" w:cs="Arial"/>
          <w:sz w:val="20"/>
          <w:lang w:val="hy-AM"/>
        </w:rPr>
        <w:t xml:space="preserve">статья </w:t>
      </w:r>
      <w:r w:rsidRPr="00E84C88">
        <w:rPr>
          <w:rFonts w:ascii="GHEA Grapalat" w:hAnsi="GHEA Grapalat" w:cs="Arial"/>
          <w:sz w:val="20"/>
          <w:lang w:val="hy-AM"/>
        </w:rPr>
        <w:t xml:space="preserve">35 </w:t>
      </w:r>
      <w:r w:rsidRPr="00E84C88">
        <w:rPr>
          <w:rFonts w:ascii="Arial" w:hAnsi="Arial" w:cs="Arial"/>
          <w:sz w:val="20"/>
          <w:lang w:val="hy-AM"/>
        </w:rPr>
        <w:t>Закона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по статье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учредил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в срок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и: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чтобы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Представляет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является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квалификация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обеспечивает: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ее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представлено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цена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предложение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15 </w:t>
      </w:r>
      <w:r w:rsidRPr="00E84C88">
        <w:rPr>
          <w:rFonts w:ascii="Arial" w:hAnsi="Arial" w:cs="Arial"/>
          <w:sz w:val="20"/>
          <w:szCs w:val="20"/>
          <w:lang w:val="hy-AM"/>
        </w:rPr>
        <w:t>процентов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по </w:t>
      </w:r>
      <w:r w:rsidRPr="00E84C88">
        <w:rPr>
          <w:rFonts w:ascii="Arial" w:hAnsi="Arial" w:cs="Arial"/>
          <w:sz w:val="20"/>
          <w:szCs w:val="20"/>
          <w:lang w:val="hy-AM"/>
        </w:rPr>
        <w:t>размеру Квалификация: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предоставлять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нет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представлено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если </w:t>
      </w:r>
      <w:r w:rsidRPr="00E84C88">
        <w:rPr>
          <w:rFonts w:ascii="Arial" w:hAnsi="Arial" w:cs="Arial"/>
          <w:sz w:val="20"/>
          <w:szCs w:val="20"/>
          <w:lang w:val="hy-AM"/>
        </w:rPr>
        <w:t>_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выбрано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участник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или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данные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процедуры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в рамке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последний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как _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_ </w:t>
      </w:r>
      <w:r w:rsidRPr="00E84C88">
        <w:rPr>
          <w:rFonts w:ascii="Arial" w:hAnsi="Arial" w:cs="Arial"/>
          <w:sz w:val="20"/>
          <w:szCs w:val="20"/>
          <w:lang w:val="hy-AM"/>
        </w:rPr>
        <w:t>чиновник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представитель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поставщик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продукты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режиссер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организация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открыть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дня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состоянию на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имеет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Международный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авторитетный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 xml:space="preserve">организаций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(Fitch, Moody's, </w:t>
      </w:r>
      <w:r w:rsidR="00000000">
        <w:fldChar w:fldCharType="begin"/>
      </w:r>
      <w:r w:rsidR="00000000">
        <w:instrText>HYPERLINK "https://ru.wikipedia.org/wiki/Standard_%26_Poor%E2%80%99s" \t "_blank"</w:instrText>
      </w:r>
      <w:r w:rsidR="00000000">
        <w:fldChar w:fldCharType="separate"/>
      </w:r>
      <w:r w:rsidRPr="00E84C88">
        <w:rPr>
          <w:rFonts w:ascii="GHEA Grapalat" w:hAnsi="GHEA Grapalat"/>
          <w:sz w:val="20"/>
          <w:szCs w:val="20"/>
          <w:lang w:val="hy-AM"/>
        </w:rPr>
        <w:t>Standard &amp; Poor's</w:t>
      </w:r>
      <w:r w:rsidR="00000000">
        <w:rPr>
          <w:rFonts w:ascii="GHEA Grapalat" w:hAnsi="GHEA Grapalat"/>
          <w:sz w:val="20"/>
          <w:szCs w:val="20"/>
          <w:lang w:val="hy-AM"/>
        </w:rPr>
        <w:fldChar w:fldCharType="end"/>
      </w:r>
      <w:r w:rsidRPr="00E84C88">
        <w:rPr>
          <w:rFonts w:ascii="GHEA Grapalat" w:hAnsi="GHEA Grapalat" w:cs="Courier New"/>
          <w:sz w:val="20"/>
          <w:szCs w:val="20"/>
          <w:lang w:val="hy-AM"/>
        </w:rPr>
        <w:t> 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от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награжден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кредитоспособность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рейтинг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меньшей мере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награжден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суверен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рейтинг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по размеру</w:t>
      </w:r>
      <w:r w:rsidRPr="00E84C88" w:rsidDel="00EA4B24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 w:cs="Arial"/>
          <w:sz w:val="20"/>
          <w:lang w:val="hy-AM"/>
        </w:rPr>
        <w:t>:</w:t>
      </w:r>
    </w:p>
    <w:p w14:paraId="59F90239" w14:textId="77777777" w:rsidR="00950D0E" w:rsidRPr="00E84C88" w:rsidRDefault="00950D0E" w:rsidP="00950D0E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2.5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Здесь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процедуры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в рамке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быть запечатанным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контракт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может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af-ZA" w:eastAsia="en-US"/>
        </w:rPr>
        <w:t>является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реализован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агентство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договор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чтобы запечатать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через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Агентство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контракта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сторона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нет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может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быть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настоящим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к процедуре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GHEA Grapalat" w:hAnsi="GHEA Grapalat" w:cs="Sylfaen"/>
          <w:sz w:val="20"/>
          <w:lang w:val="af-ZA"/>
        </w:rPr>
        <w:t xml:space="preserve">( </w:t>
      </w:r>
      <w:r w:rsidRPr="00E84C88">
        <w:rPr>
          <w:rFonts w:ascii="Arial" w:hAnsi="Arial" w:cs="Arial"/>
          <w:sz w:val="20"/>
        </w:rPr>
        <w:t>в то же время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 xml:space="preserve">часть </w:t>
      </w:r>
      <w:r w:rsidRPr="00E84C88">
        <w:rPr>
          <w:rFonts w:ascii="GHEA Grapalat" w:hAnsi="GHEA Grapalat" w:cs="Sylfaen"/>
          <w:sz w:val="20"/>
          <w:lang w:val="af-ZA"/>
        </w:rPr>
        <w:t xml:space="preserve">) </w:t>
      </w:r>
      <w:r w:rsidRPr="00E84C88">
        <w:rPr>
          <w:rFonts w:ascii="Arial" w:hAnsi="Arial" w:cs="Arial"/>
          <w:sz w:val="20"/>
          <w:szCs w:val="24"/>
          <w:lang w:eastAsia="en-US"/>
        </w:rPr>
        <w:t>принять участие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цель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приложение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представлено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 xml:space="preserve">участник 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>_</w:t>
      </w:r>
    </w:p>
    <w:p w14:paraId="40D72E95" w14:textId="77777777" w:rsidR="00950D0E" w:rsidRPr="00E84C88" w:rsidRDefault="00950D0E" w:rsidP="00950D0E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t xml:space="preserve">2 </w:t>
      </w:r>
      <w:r w:rsidRPr="00E84C88">
        <w:rPr>
          <w:rFonts w:ascii="GHEA Grapalat" w:hAnsi="GHEA Grapalat" w:cs="Sylfaen"/>
          <w:szCs w:val="24"/>
          <w:lang w:val="hy-AM"/>
        </w:rPr>
        <w:t xml:space="preserve">. </w:t>
      </w:r>
      <w:r w:rsidRPr="00E84C88">
        <w:rPr>
          <w:rFonts w:ascii="GHEA Grapalat" w:hAnsi="GHEA Grapalat" w:cs="Sylfaen"/>
          <w:szCs w:val="24"/>
        </w:rPr>
        <w:t xml:space="preserve">6 </w:t>
      </w:r>
      <w:r w:rsidRPr="00E84C88">
        <w:rPr>
          <w:rFonts w:ascii="Arial" w:hAnsi="Arial" w:cs="Arial"/>
          <w:szCs w:val="24"/>
          <w:lang w:val="ru-RU"/>
        </w:rPr>
        <w:t>участников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может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являются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настоящим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 процедуре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участвовать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вместе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активность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в порядке </w:t>
      </w:r>
      <w:r w:rsidRPr="00E84C88">
        <w:rPr>
          <w:rFonts w:ascii="GHEA Grapalat" w:hAnsi="GHEA Grapalat" w:cs="Sylfaen"/>
          <w:szCs w:val="24"/>
        </w:rPr>
        <w:t xml:space="preserve">( </w:t>
      </w:r>
      <w:r w:rsidRPr="00E84C88">
        <w:rPr>
          <w:rFonts w:ascii="Arial" w:hAnsi="Arial" w:cs="Arial"/>
          <w:szCs w:val="24"/>
          <w:lang w:val="ru-RU"/>
        </w:rPr>
        <w:t xml:space="preserve">консорциум </w:t>
      </w:r>
      <w:r w:rsidRPr="00E84C88">
        <w:rPr>
          <w:rFonts w:ascii="GHEA Grapalat" w:hAnsi="GHEA Grapalat" w:cs="Sylfaen"/>
          <w:szCs w:val="24"/>
        </w:rPr>
        <w:t xml:space="preserve">) </w:t>
      </w:r>
      <w:r w:rsidRPr="00E84C88">
        <w:rPr>
          <w:rFonts w:ascii="Arial" w:hAnsi="Arial" w:cs="Arial"/>
          <w:szCs w:val="24"/>
          <w:lang w:val="ru-RU"/>
        </w:rPr>
        <w:t>.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Похожий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в случае </w:t>
      </w:r>
      <w:r w:rsidRPr="00E84C88">
        <w:rPr>
          <w:rFonts w:ascii="GHEA Grapalat" w:hAnsi="GHEA Grapalat" w:cs="Sylfaen"/>
          <w:szCs w:val="24"/>
        </w:rPr>
        <w:t>:</w:t>
      </w:r>
    </w:p>
    <w:p w14:paraId="1A22D6DC" w14:textId="77777777" w:rsidR="00950D0E" w:rsidRPr="00E84C88" w:rsidRDefault="00950D0E" w:rsidP="00950D0E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lastRenderedPageBreak/>
        <w:t xml:space="preserve">1) </w:t>
      </w:r>
      <w:r w:rsidRPr="00E84C88">
        <w:rPr>
          <w:rFonts w:ascii="Arial" w:hAnsi="Arial" w:cs="Arial"/>
          <w:szCs w:val="24"/>
          <w:lang w:val="ru-RU"/>
        </w:rPr>
        <w:t>совместно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активность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контракта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с боков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любой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один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нет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может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одинаковый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 процедуре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GHEA Grapalat" w:hAnsi="GHEA Grapalat" w:cs="Sylfaen"/>
        </w:rPr>
        <w:t xml:space="preserve">( </w:t>
      </w:r>
      <w:r w:rsidRPr="00BD116B">
        <w:rPr>
          <w:rFonts w:ascii="Arial" w:hAnsi="Arial" w:cs="Arial"/>
          <w:lang w:val="ru-RU"/>
        </w:rPr>
        <w:t>в то же время</w:t>
      </w:r>
      <w:r w:rsidRPr="00E84C88">
        <w:rPr>
          <w:rFonts w:ascii="GHEA Grapalat" w:hAnsi="GHEA Grapalat" w:cs="Sylfaen"/>
        </w:rPr>
        <w:t xml:space="preserve"> </w:t>
      </w:r>
      <w:r w:rsidRPr="00BD116B">
        <w:rPr>
          <w:rFonts w:ascii="Arial" w:hAnsi="Arial" w:cs="Arial"/>
          <w:lang w:val="ru-RU"/>
        </w:rPr>
        <w:t xml:space="preserve">часть </w:t>
      </w:r>
      <w:r w:rsidRPr="00E84C88">
        <w:rPr>
          <w:rFonts w:ascii="GHEA Grapalat" w:hAnsi="GHEA Grapalat" w:cs="Sylfaen"/>
        </w:rPr>
        <w:t xml:space="preserve">) </w:t>
      </w:r>
      <w:r w:rsidRPr="00E84C88">
        <w:rPr>
          <w:rFonts w:ascii="Arial" w:hAnsi="Arial" w:cs="Arial"/>
          <w:szCs w:val="24"/>
          <w:lang w:val="ru-RU"/>
        </w:rPr>
        <w:t>отправить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 отдельности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приложение </w:t>
      </w:r>
      <w:r w:rsidRPr="00E84C88">
        <w:rPr>
          <w:rFonts w:ascii="GHEA Grapalat" w:hAnsi="GHEA Grapalat" w:cs="Sylfaen"/>
          <w:szCs w:val="24"/>
        </w:rPr>
        <w:t xml:space="preserve">_ </w:t>
      </w:r>
      <w:r w:rsidRPr="00E84C88">
        <w:rPr>
          <w:rFonts w:ascii="Arial" w:hAnsi="Arial" w:cs="Arial"/>
          <w:szCs w:val="24"/>
          <w:lang w:val="ru-RU"/>
        </w:rPr>
        <w:t>Подарок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параграф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требовать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несоблюдение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в случае </w:t>
      </w:r>
      <w:r w:rsidRPr="00E84C88">
        <w:rPr>
          <w:rFonts w:ascii="GHEA Grapalat" w:hAnsi="GHEA Grapalat" w:cs="Sylfaen"/>
          <w:szCs w:val="24"/>
        </w:rPr>
        <w:t xml:space="preserve">заявок </w:t>
      </w:r>
      <w:r w:rsidRPr="00E84C88">
        <w:rPr>
          <w:rFonts w:ascii="Arial" w:hAnsi="Arial" w:cs="Arial"/>
          <w:szCs w:val="24"/>
          <w:lang w:val="ru-RU"/>
        </w:rPr>
        <w:t>открытие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на сессии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отклоненный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являются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как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вместе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активность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по порядку </w:t>
      </w:r>
      <w:r w:rsidRPr="00E84C88">
        <w:rPr>
          <w:rFonts w:ascii="GHEA Grapalat" w:hAnsi="GHEA Grapalat" w:cs="Sylfaen"/>
          <w:szCs w:val="24"/>
        </w:rPr>
        <w:t xml:space="preserve">, </w:t>
      </w:r>
      <w:r w:rsidRPr="00E84C88">
        <w:rPr>
          <w:rFonts w:ascii="Arial" w:hAnsi="Arial" w:cs="Arial"/>
          <w:szCs w:val="24"/>
          <w:lang w:val="ru-RU"/>
        </w:rPr>
        <w:t>так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электронная почта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 отдельности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представлен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Приложения </w:t>
      </w:r>
      <w:r w:rsidRPr="00E84C88">
        <w:rPr>
          <w:rFonts w:ascii="GHEA Grapalat" w:hAnsi="GHEA Grapalat" w:cs="Sylfaen"/>
          <w:szCs w:val="24"/>
        </w:rPr>
        <w:t>.</w:t>
      </w:r>
    </w:p>
    <w:p w14:paraId="45996966" w14:textId="77777777" w:rsidR="00950D0E" w:rsidRPr="00E84C88" w:rsidRDefault="00950D0E" w:rsidP="00950D0E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E84C88">
        <w:rPr>
          <w:rFonts w:ascii="GHEA Grapalat" w:hAnsi="GHEA Grapalat" w:cs="Sylfaen"/>
          <w:szCs w:val="24"/>
        </w:rPr>
        <w:t xml:space="preserve">2 </w:t>
      </w:r>
      <w:r w:rsidRPr="00E84C88">
        <w:rPr>
          <w:rFonts w:ascii="Arial" w:hAnsi="Arial" w:cs="Arial"/>
          <w:szCs w:val="24"/>
          <w:lang w:val="ru-RU"/>
        </w:rPr>
        <w:t xml:space="preserve">) </w:t>
      </w:r>
      <w:r w:rsidRPr="00E84C88">
        <w:rPr>
          <w:rFonts w:ascii="Arial" w:hAnsi="Arial" w:cs="Arial"/>
          <w:szCs w:val="24"/>
        </w:rPr>
        <w:t>Участники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утомительный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являются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вместе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и: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совместно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ответственность </w:t>
      </w:r>
      <w:r w:rsidRPr="00E84C88">
        <w:rPr>
          <w:rFonts w:ascii="GHEA Grapalat" w:hAnsi="GHEA Grapalat" w:cs="Sylfaen"/>
          <w:szCs w:val="24"/>
        </w:rPr>
        <w:t>_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</w:rPr>
        <w:t>С</w:t>
      </w:r>
      <w:r w:rsidRPr="00E84C88">
        <w:rPr>
          <w:rFonts w:ascii="GHEA Grapalat" w:hAnsi="GHEA Grapalat" w:cs="Sylfaen"/>
          <w:szCs w:val="24"/>
        </w:rPr>
        <w:t xml:space="preserve"> в </w:t>
      </w:r>
      <w:r w:rsidRPr="00E84C88">
        <w:rPr>
          <w:rFonts w:ascii="Arial" w:hAnsi="Arial" w:cs="Arial"/>
          <w:szCs w:val="24"/>
        </w:rPr>
        <w:t>котором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консорциума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член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от консорциума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вне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приходить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случай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консорциума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с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BD116B">
        <w:rPr>
          <w:rFonts w:ascii="Arial" w:hAnsi="Arial" w:cs="Arial"/>
          <w:szCs w:val="24"/>
          <w:lang w:val="ru-RU"/>
        </w:rPr>
        <w:t xml:space="preserve">донору </w:t>
      </w:r>
      <w:r w:rsidRPr="00E84C88">
        <w:rPr>
          <w:rFonts w:ascii="Arial" w:hAnsi="Arial" w:cs="Arial"/>
          <w:szCs w:val="24"/>
          <w:lang w:val="ru-RU"/>
        </w:rPr>
        <w:t>_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запечатанный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контракт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в одностороннем порядке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решается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является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и: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консорциума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члены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к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применяется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являются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по контракту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запланировано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ответственность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 xml:space="preserve">фонды </w:t>
      </w:r>
      <w:r w:rsidRPr="00E84C88">
        <w:rPr>
          <w:rFonts w:ascii="GHEA Grapalat" w:hAnsi="GHEA Grapalat" w:cs="Sylfaen"/>
          <w:szCs w:val="24"/>
          <w:lang w:val="hy-AM"/>
        </w:rPr>
        <w:t>.</w:t>
      </w:r>
    </w:p>
    <w:p w14:paraId="296D3FB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F329BF5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ПРИГЛАШЕНИЕ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ОБЪЯСНЕНИЕ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ПРИГЛАШЕНИЕ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ИЗМЕНЕНИЕ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ВЫПОЛНИТЬ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14:paraId="3395FA9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BBB64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Статья 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29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Закона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статьи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 словам 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участника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верно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имеет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 клиента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требовать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разъяснение.</w:t>
      </w:r>
    </w:p>
    <w:p w14:paraId="7F1D706E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верно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имеет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презентация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крайний срок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истечении срока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меньшей мере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пять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календарь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предстоящий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письме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из комитета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требовать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разъяснение.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Комиссия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запрос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сделанный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участнику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предоставление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письме</w:t>
      </w:r>
      <w:r w:rsidRPr="00E84C88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запрос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получать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день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следующий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два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календарь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дня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течение. </w:t>
      </w:r>
      <w:r w:rsidRPr="00BD116B">
        <w:rPr>
          <w:rFonts w:ascii="GHEA Grapalat" w:eastAsia="Times New Roman" w:hAnsi="GHEA Grapalat" w:cs="Tahoma"/>
          <w:sz w:val="20"/>
          <w:szCs w:val="24"/>
          <w:vertAlign w:val="superscript"/>
          <w:lang w:val="ru-RU"/>
        </w:rPr>
        <w:t>5 часов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14:paraId="276F333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Опрос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содержание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заявление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разъяснение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предоставлять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день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опубликовано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на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сайте procurement.am.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активный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информационный бюллетень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далее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информационный бюллетень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о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закупках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объявления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отделение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разъяснения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касательно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объявления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подразделе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без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упомянуть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запрос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сделанный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участвовать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данные.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14:paraId="700C4CD8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</w:rPr>
        <w:t>Разъяснение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предоставляется , если 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запрос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выполненный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отдел </w:t>
      </w:r>
      <w:r w:rsidRPr="00E84C88">
        <w:rPr>
          <w:rFonts w:ascii="Arial" w:eastAsia="Times New Roman" w:hAnsi="Arial" w:cs="Arial"/>
          <w:sz w:val="20"/>
          <w:szCs w:val="24"/>
        </w:rPr>
        <w:t>, который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период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 нарушением 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как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также, 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запрос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вне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настоящим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содержание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 кадра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запрос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относится 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рекомендованным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товаров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технический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характеристики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технический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характеристики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эквивалентность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согласно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 xml:space="preserve">ответу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.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котором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 уведомлен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разъяснение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 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фонды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опрос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два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календарь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течение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_</w:t>
      </w:r>
    </w:p>
    <w:p w14:paraId="22ECFD72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презентация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истечении срока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меньшей мере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пять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календарь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день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предстоящий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приглашении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выполненный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изменения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.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Изменение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выполнять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день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три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календарь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изменять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выполнять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предоставлять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условия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заявление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опубликовано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информационном бюллетене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.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14:paraId="78C3C55E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Уникальный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ВОЗ?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имеет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приглашении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изменений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 годности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почты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через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оправдания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предмет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характеристики: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 законом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соревнование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дискриминация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исключение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точки зрения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упомянуть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фамилия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оправдания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приемлемый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рассмотренным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ними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обусловленный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изменения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выполнять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приглашении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0977A7E1" w14:textId="77777777" w:rsidR="009347A4" w:rsidRPr="00E84C88" w:rsidRDefault="009347A4" w:rsidP="009347A4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E84C88">
        <w:rPr>
          <w:rFonts w:ascii="GHEA Grapalat" w:hAnsi="GHEA Grapalat" w:cs="Arial Unicode"/>
          <w:sz w:val="20"/>
          <w:lang w:val="hy-AM"/>
        </w:rPr>
        <w:t xml:space="preserve">3.6 </w:t>
      </w:r>
      <w:r w:rsidRPr="00E84C88">
        <w:rPr>
          <w:rFonts w:ascii="Arial" w:hAnsi="Arial" w:cs="Arial"/>
          <w:sz w:val="20"/>
          <w:lang w:val="hy-AM"/>
        </w:rPr>
        <w:t>Приглашение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изменения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нужно сделать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случай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Приложения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представлять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крайний срок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посчитал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является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что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изменений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о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в информационном бюллетене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заявление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публикация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со дня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Что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случай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участники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должен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являются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расширить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их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представлено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приложения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обеспечение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период действия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период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или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подарок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приложения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новый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предоставлять</w:t>
      </w:r>
    </w:p>
    <w:p w14:paraId="4E70189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ЗАЯВЛЕНИЕ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ПРЕДСТАВЛЯТЬ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ПРОЦЕДУРА</w:t>
      </w:r>
    </w:p>
    <w:p w14:paraId="3D6D098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Здесь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комиссию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презентабельный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1B12D59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как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доза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так что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электронная почта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сколько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порции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3C97A92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конец.</w:t>
      </w:r>
    </w:p>
    <w:p w14:paraId="21417E6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подготовки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заказ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описал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 приглашение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цитатной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расследования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подготовить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инструкция.</w:t>
      </w:r>
    </w:p>
    <w:p w14:paraId="689B46ED" w14:textId="19514DE9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необходимый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комиссию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будет опубликован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числе </w:t>
      </w:r>
      <w:r w:rsidR="001579ED">
        <w:rPr>
          <w:rFonts w:ascii="GHEA Grapalat" w:eastAsia="Times New Roman" w:hAnsi="GHEA Grapalat" w:cs="Sylfaen"/>
          <w:sz w:val="20"/>
          <w:szCs w:val="24"/>
          <w:lang w:val="hy-AM"/>
        </w:rPr>
        <w:t>29.07.2024</w:t>
      </w:r>
      <w:r w:rsidR="00E84C88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году </w:t>
      </w:r>
      <w:r w:rsidR="003242D7" w:rsidRPr="00E84C88">
        <w:rPr>
          <w:rFonts w:ascii="Cambria Math" w:eastAsia="Times New Roman" w:hAnsi="Cambria Math" w:cs="Cambria Math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время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1</w:t>
      </w:r>
      <w:r w:rsidR="001579ED">
        <w:rPr>
          <w:rFonts w:ascii="GHEA Grapalat" w:eastAsia="Times New Roman" w:hAnsi="GHEA Grapalat" w:cs="Sylfaen"/>
          <w:sz w:val="20"/>
          <w:szCs w:val="20"/>
          <w:lang w:val="hy-AM"/>
        </w:rPr>
        <w:t>5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:00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Туманян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, 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адресу.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27FCE89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получает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реестре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Регистрация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Жемчуг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Чатинян.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регистрация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реестре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согласно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квитанция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заказать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реестре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отмечая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Регистрация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время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требованию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ссылка.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истечении срока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реестре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регистрация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чтобы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получить их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возвращаются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2C72967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4302DE8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2" w:name="_Hlk9261647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1)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 приглашение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отмечая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почты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адрес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бухгалтерский учет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адрес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номер телефона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включать: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02064B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сертификация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заморозок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согласие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55C5BC97" w14:textId="77777777" w:rsidR="00532D6C" w:rsidRPr="00E84C88" w:rsidRDefault="00532D6C" w:rsidP="00532D6C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сертификация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признанным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приглашение 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размеру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1DE0D87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рамке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доминирующий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позиция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злоупотреблений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антиконкурентный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отсутствие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55DCADA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3" w:name="_Hlk9261892"/>
      <w:bookmarkEnd w:id="2"/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рамке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сам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взаимосвязаны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люди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более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пятьдесят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процент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сам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принадлежащий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имею долю _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организации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одновременный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отсутствие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0E0000B9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бенефициары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касательно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декларация,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 Декларация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индивидуальный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предприниматель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физический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человек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котором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объявлено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абзацу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декларация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который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открытия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автоматический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манера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опубликовано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система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то же время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опубликовано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 </w:t>
      </w:r>
      <w:r w:rsidRPr="00E84C88">
        <w:rPr>
          <w:rFonts w:ascii="Cambria Math" w:eastAsia="MS Mincho" w:hAnsi="Cambria Math" w:cs="Cambria Math"/>
          <w:sz w:val="20"/>
          <w:szCs w:val="20"/>
          <w:lang w:val="hy-AM" w:eastAsia="ru-RU"/>
        </w:rPr>
        <w:t>.</w:t>
      </w:r>
    </w:p>
    <w:p w14:paraId="31286D22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технический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такие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 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товар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бренд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название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бренда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далее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 одного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более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продюсеры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произведено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товар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имя бренда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Имя: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отметка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имея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товары 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7:00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"/>
      </w:r>
    </w:p>
    <w:bookmarkEnd w:id="3"/>
    <w:p w14:paraId="76EF867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E06909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агентство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копия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существование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человек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будет осуществляться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агентство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3CE6F44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совместно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скопировать,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участвует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).</w:t>
      </w:r>
    </w:p>
    <w:p w14:paraId="03375EA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4" w:name="_Hlk9262052"/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случае</w:t>
      </w:r>
    </w:p>
    <w:p w14:paraId="7E371258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боков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любой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одновременно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отправить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отдельности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параграф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несоблюдение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отклоненный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электронная почта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отдельности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21C7A678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дела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вождение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отдельности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вводится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платежи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 происходит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дела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 время вождения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имеет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действовать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имени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платежи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 происходит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bookmarkEnd w:id="4"/>
    <w:p w14:paraId="034A14C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ПРИМЕНИТЬСЯ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ЦЕНА: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ПРЕДЛОЖЕНИЕ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14:paraId="4C0AC45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Рекомендуется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ценности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кроме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включать: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транспорт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,</w:t>
      </w:r>
      <w:proofErr w:type="gram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страхование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пошлины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т. д.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платежей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линия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затраты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меньше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себестоимости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рекомендуемые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расчет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представленным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>по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запросу</w:t>
      </w:r>
    </w:p>
    <w:p w14:paraId="541B3F7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2: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Участник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стоимость </w:t>
      </w:r>
      <w:proofErr w:type="gramStart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стоимость</w:t>
      </w:r>
      <w:proofErr w:type="gramEnd"/>
      <w:r w:rsidRPr="00E84C88">
        <w:rPr>
          <w:rFonts w:ascii="Arial" w:eastAsia="Times New Roman" w:hAnsi="Arial" w:cs="Arial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предсказуемый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прибыли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ингредиентов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состоящий из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расчета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виде Стоило 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компоненты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разрыв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подробности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необходимый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вводится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сделки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бюджет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 xml:space="preserve">представил </w:t>
      </w:r>
      <w:r w:rsidRPr="00BD116B">
        <w:rPr>
          <w:rFonts w:ascii="Arial" w:eastAsia="Times New Roman" w:hAnsi="Arial" w:cs="Arial"/>
          <w:sz w:val="20"/>
          <w:szCs w:val="20"/>
          <w:lang w:val="ru-RU" w:eastAsia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разделенный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линией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тип налога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оплаченным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размер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14:paraId="345E540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оценка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сравнение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реализуется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точку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котором 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условии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21CA794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столбцы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?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столбец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письмах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6F9C098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 xml:space="preserve">б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доступный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любой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Общая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сумму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026BE0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доза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номер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неправильный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упомянуто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предмет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правильный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заполненный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795637DD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добавленная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стоимость 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деньги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копейки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округлый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десятичная дробь: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вниз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десятичная дробь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более: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вверх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номер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7BAA0122" w14:textId="77777777" w:rsidR="00532D6C" w:rsidRPr="00E84C88" w:rsidRDefault="00532D6C" w:rsidP="00532D6C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суммы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 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электронная почта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буквами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 друга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избыточный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слова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которые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оказывается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параграф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оценке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43FA6C4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столбцах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копейки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79182A5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Если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быть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запечатанным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контракта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расходы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стабильный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затем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цена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предложение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представлен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является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один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количество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контракта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производительность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для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предложенный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общий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цена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котором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от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участника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нет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может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требовал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чтобы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он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представлять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цена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предложение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оправдания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или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любой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другой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тип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информация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или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такие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документы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как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также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участвовать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прибыли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размер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нет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может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приглашению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предел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:</w:t>
      </w:r>
    </w:p>
    <w:p w14:paraId="2F1E44C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14:paraId="3742084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ПРИМЕНИТЬСЯ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ДЕЙСТВИЕ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 xml:space="preserve">СРОК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ЗАЯВКИ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ИЗМЕНЕНИЕ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ВЫПОЛНИТЬ</w:t>
      </w:r>
    </w:p>
    <w:p w14:paraId="7B4427D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ИХ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С: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ПОДНЯТЬ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ПРОЦЕДУРА</w:t>
      </w:r>
    </w:p>
    <w:p w14:paraId="00B8543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14:paraId="3A83B35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w:rsidRPr="00E84C88">
        <w:rPr>
          <w:rFonts w:ascii="Arial" w:eastAsia="Times New Roman" w:hAnsi="Arial" w:cs="Arial"/>
          <w:sz w:val="20"/>
          <w:szCs w:val="24"/>
        </w:rPr>
        <w:t>Закона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статьи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согласно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заявке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действительный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закону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запечатывание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прием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применение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отказ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объявлено.</w:t>
      </w:r>
    </w:p>
    <w:p w14:paraId="6984305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w:rsidRPr="00E84C88">
        <w:rPr>
          <w:rFonts w:ascii="Arial" w:eastAsia="Times New Roman" w:hAnsi="Arial" w:cs="Arial"/>
          <w:sz w:val="20"/>
          <w:szCs w:val="24"/>
        </w:rPr>
        <w:t>Закона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статьи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зависимости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 </w:t>
      </w:r>
      <w:r w:rsidRPr="00E84C88">
        <w:rPr>
          <w:rFonts w:ascii="Arial" w:eastAsia="Times New Roman" w:hAnsi="Arial" w:cs="Arial"/>
          <w:sz w:val="20"/>
          <w:szCs w:val="24"/>
        </w:rPr>
        <w:t xml:space="preserve">,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до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приглашение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пункте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части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указано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презентация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срок может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изменить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брать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приложение.</w:t>
      </w:r>
    </w:p>
    <w:p w14:paraId="0F3FDBE4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FE3829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ОТКРЫТИЕ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ОЦЕНКА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И:</w:t>
      </w:r>
    </w:p>
    <w:p w14:paraId="76157647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ПОЛУЧЕННЫЕ РЕЗУЛЬТАТЫ: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КРАТКОЕ СОДЕРЖАНИЕ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30676E1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0AF647CA" w14:textId="2B7CB5FD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w:rsidRPr="00E84C88">
        <w:rPr>
          <w:rFonts w:ascii="Arial" w:eastAsia="Times New Roman" w:hAnsi="Arial" w:cs="Arial"/>
          <w:sz w:val="20"/>
          <w:szCs w:val="20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будет сделано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комитет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информационном бюллетене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будет </w:t>
      </w:r>
      <w:r w:rsidRPr="00E84C88">
        <w:rPr>
          <w:rFonts w:ascii="Arial" w:eastAsia="Times New Roman" w:hAnsi="Arial" w:cs="Arial"/>
          <w:sz w:val="20"/>
          <w:szCs w:val="24"/>
        </w:rPr>
        <w:t>опубликован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включая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1579ED">
        <w:rPr>
          <w:rFonts w:ascii="GHEA Grapalat" w:eastAsia="Times New Roman" w:hAnsi="GHEA Grapalat" w:cs="Sylfaen"/>
          <w:sz w:val="20"/>
          <w:szCs w:val="24"/>
          <w:lang w:val="hy-AM"/>
        </w:rPr>
        <w:t>29.05.2024</w:t>
      </w:r>
      <w:r w:rsidR="00E84C88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3242D7" w:rsidRPr="00E84C88">
        <w:rPr>
          <w:rFonts w:ascii="Cambria Math" w:eastAsia="Times New Roman" w:hAnsi="Cambria Math" w:cs="Cambria Math"/>
          <w:sz w:val="20"/>
          <w:szCs w:val="24"/>
          <w:lang w:val="hy-AM"/>
        </w:rPr>
        <w:t xml:space="preserve">. </w:t>
      </w:r>
      <w:r w:rsidR="003242D7"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время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1</w:t>
      </w:r>
      <w:r w:rsidR="001579ED">
        <w:rPr>
          <w:rFonts w:ascii="GHEA Grapalat" w:eastAsia="Times New Roman" w:hAnsi="GHEA Grapalat" w:cs="Sylfaen"/>
          <w:sz w:val="20"/>
          <w:szCs w:val="20"/>
          <w:lang w:val="af-ZA"/>
        </w:rPr>
        <w:t>5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:00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252CBA0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</w:t>
      </w:r>
      <w:r w:rsidRPr="00E84C88">
        <w:rPr>
          <w:rFonts w:ascii="Arial" w:eastAsia="Times New Roman" w:hAnsi="Arial" w:cs="Arial"/>
          <w:sz w:val="20"/>
          <w:szCs w:val="24"/>
        </w:rPr>
        <w:t>сессии</w:t>
      </w:r>
    </w:p>
    <w:p w14:paraId="3FEA118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президент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сессия: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председатель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объявление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открыт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пещере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рамке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товаров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расходы,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номеру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выражается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как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номеру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выраженный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письменный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</w:p>
    <w:p w14:paraId="11AF90E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пункту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суб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президенту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сессия: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председателю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 перевода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оценка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1757E45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содержащий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конверты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делать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респектабельный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открытие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Оцененный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</w:p>
    <w:p w14:paraId="21DF83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открыт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конверт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необходимые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предназначенные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доступность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состав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приглашению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действующим условиям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16D69AF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президент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объявление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участники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цена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предложения: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один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номеру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выразил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основа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принятие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буквах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письменный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</w:p>
    <w:p w14:paraId="420294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7807A58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порции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считать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семьдесят пять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 превышать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реализуется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презентация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включая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десять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что?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превзойти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случае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пятнадцать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течение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5865FA4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достаточно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условия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соответствие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ставки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противоположный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оценил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недостаточный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отклоненный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являются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отказ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в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которых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отсутствующий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непоследовательный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5B3EF4D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определенный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достаточно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количества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</w:rPr>
        <w:t>минимум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моему </w:t>
      </w:r>
      <w:r w:rsidRPr="00E84C88">
        <w:rPr>
          <w:rFonts w:ascii="Arial" w:eastAsia="Times New Roman" w:hAnsi="Arial" w:cs="Arial"/>
          <w:sz w:val="20"/>
          <w:szCs w:val="24"/>
        </w:rPr>
        <w:t>партнеру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предпочтение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давать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принципе.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</w:rPr>
        <w:t>котором 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последовательно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места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занятый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 принятии решения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сравнение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реализуется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приглашение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5.2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точку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налог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расчет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_</w:t>
      </w:r>
    </w:p>
    <w:p w14:paraId="1942E84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непоследовательность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место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найденный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буквах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сумма.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более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валюте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сравнению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AMD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Центральный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банк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10:00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2"/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обменному курсу.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36D5599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 </w:t>
      </w:r>
      <w:r w:rsidRPr="00E84C88">
        <w:rPr>
          <w:rFonts w:ascii="Arial" w:eastAsia="Times New Roman" w:hAnsi="Arial" w:cs="Arial"/>
          <w:sz w:val="20"/>
          <w:szCs w:val="24"/>
        </w:rPr>
        <w:t xml:space="preserve">комиссии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подрядчика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коллег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запрещенный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 xml:space="preserve">кроме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31DAA40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когда?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партнер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чей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оцениваться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w:rsidRPr="00E84C88">
        <w:rPr>
          <w:rFonts w:ascii="Arial" w:eastAsia="Times New Roman" w:hAnsi="Arial" w:cs="Arial"/>
          <w:sz w:val="20"/>
          <w:szCs w:val="24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минимум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равенства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случае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условия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удовлетворяющий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превосходить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предусмотренное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здесь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приглашение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пункт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абзацу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финансовый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Значения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реализуется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</w:rPr>
        <w:t>Закона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часть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точка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соответствии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проведенный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привести 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снижение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оплата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условия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 изменению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руководить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одновременно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2BD2DCBC" w14:textId="77777777" w:rsidR="00532D6C" w:rsidRPr="00E84C88" w:rsidDel="00992C40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</w:rPr>
        <w:t>По закону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случаи.</w:t>
      </w:r>
    </w:p>
    <w:p w14:paraId="536AE36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w:rsidRPr="00E84C88">
        <w:rPr>
          <w:rFonts w:ascii="Arial" w:eastAsia="Times New Roman" w:hAnsi="Arial" w:cs="Arial"/>
          <w:sz w:val="20"/>
          <w:szCs w:val="24"/>
        </w:rPr>
        <w:t xml:space="preserve">Комитет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достаточно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от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коллег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объявление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последовательно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места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занятый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участникам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продуктов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описаний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согласие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требования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рекомендуемые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минимум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равенства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условия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удовлетворяющий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превосходить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рамке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товаров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расходы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реализуется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</w:rPr>
        <w:t>Закона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часть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46A1B3D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последовательно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места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занятый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принимать 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снижение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условия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удовлетворяющий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руководить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одновременный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переговоры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m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партнеров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</w:rPr>
        <w:t>соотв.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власть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имея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представители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),</w:t>
      </w:r>
    </w:p>
    <w:p w14:paraId="447E04E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б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противоположный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приостановленный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достаточно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манера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то же время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уведомление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снижение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вокруг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одновременный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вождение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время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дикий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318E965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переговоры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руководить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раньше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уведомление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отправленным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второй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позже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462A569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д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каждый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партнер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данные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данный момент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опубликовано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для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конец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w:rsidRPr="00E84C88">
        <w:rPr>
          <w:rFonts w:ascii="Arial" w:eastAsia="Times New Roman" w:hAnsi="Arial" w:cs="Arial"/>
          <w:sz w:val="20"/>
          <w:szCs w:val="24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обзор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предложение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614856D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на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данный момент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согласно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цены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которые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превосходить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определена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объявлено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последовательно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места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занятый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</w:p>
    <w:p w14:paraId="2F383F3D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ф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данный момент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превосходить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тогда </w:t>
      </w:r>
      <w:r w:rsidRPr="00E84C88">
        <w:rPr>
          <w:rFonts w:ascii="Arial" w:eastAsia="Times New Roman" w:hAnsi="Arial" w:cs="Arial"/>
          <w:sz w:val="20"/>
          <w:szCs w:val="24"/>
        </w:rPr>
        <w:t>цена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низкий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анонсировать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участник,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 условии, что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Пломбируемый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права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обязанности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сила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расходы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превосходящий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размеру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дополнительный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финансовый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средства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запланированным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</w:rPr>
        <w:t>случае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дополнительный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финансовый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Значения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запланированным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пятнадцать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сроки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расширение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уплотнение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уплотнение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упал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период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параграф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соответствии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решается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уплотнение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шестьдесят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календарь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дополнительный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финансовый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средства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запланировано </w:t>
      </w:r>
      <w:r w:rsidRPr="00E84C88">
        <w:rPr>
          <w:rFonts w:ascii="Cambria Math" w:eastAsia="MS Mincho" w:hAnsi="Cambria Math" w:cs="Cambria Math"/>
          <w:sz w:val="20"/>
          <w:szCs w:val="24"/>
          <w:lang w:val="hy-AM"/>
        </w:rPr>
        <w:t>.</w:t>
      </w:r>
    </w:p>
    <w:p w14:paraId="1BDEC56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переговоров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 момент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превосходить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минимум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цены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равный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Закона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статьи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части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точка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объявлено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никто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кроме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подраздела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абзацу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4C48BE43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Спрос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любой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копии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секретарь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нравиться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участнику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невозможности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человеку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предоставил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включено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документы,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которым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узнавать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 месте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имеет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Сфотографировать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возвращаться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секретарю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сессия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препятствовать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нормальный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деятельности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1DB7FE1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открытие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оценка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сессия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реализован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несоответствия: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относительно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Днем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приостановка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сессия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что?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одинаковый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манера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информирует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предлагая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приостановка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конец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исправить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69C55F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аргументированный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67-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й орден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точка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дохода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комитета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через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Проверять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ов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Закона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статьи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 точке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удовлетворить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сертификация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подлинность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параграф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применения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комитет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презентабельный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информация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нуждаться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 меньшей мере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содержать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наименования участника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участников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налога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плательщика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бухгалтерский учет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число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быть представленным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месяц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даты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года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записанным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дохода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комитета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дальше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отправленным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уведомлению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прикрепил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комитета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оригинала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отсканирован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версия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отправленным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уведомление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деталь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описал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переправы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обнаруженный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269B67E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приглашения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исправление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 несоответствие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достаточно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Противоположный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недостаточный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отклоненный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что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?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признанный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место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занятый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32EE147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записанным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дохода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комитета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результате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обдуманный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исправлено,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заземление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оригинала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распечатанная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сканированная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7292C8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10: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работе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оказывается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имею долю _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около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родству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родственниками мужа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связанный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супруг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брат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т.д.)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муж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брат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человек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имею долю _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организация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доступный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тогда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условие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немедленно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связи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интересы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столкновение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имея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самонеприятие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отчеты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процедуры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041F0EB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Приложения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открытия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от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оценки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после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Быть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сделанным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Протокол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: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РА: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 законодательству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чтобы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деталь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описал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записано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несоответствия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ними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обусловленный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основы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участники.</w:t>
      </w:r>
    </w:p>
    <w:p w14:paraId="3683EFD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8:12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 конца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поздно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чем</w:t>
      </w:r>
      <w:r w:rsidRPr="00E84C88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7E9442B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1)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из оригинала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печатная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сканированная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версия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приглашение _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пункте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3.5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части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оправдания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для обсуждения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сводный лист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который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содержит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информация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оправдания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получать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даты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почты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адреса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относительно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информационном бюллетене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оправдания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представил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тогда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сессия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это происходит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примечания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18D0A19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его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оценщик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заявки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члены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подписано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интересы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столкновение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отсутствие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объявлений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из оригиналов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печатные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сканированные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версии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которые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работ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участвует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оценка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 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приглашенный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сессиях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подписание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суб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 том, что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информационном бюллетене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подписать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16D373AC" w14:textId="77777777" w:rsidR="00E82197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Статья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Закона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статьи 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часть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с точкой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запланировано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основы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в: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приложение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приходить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случай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клиента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вести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аргументированный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на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уполномоченный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тело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участнику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включать: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является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Покупка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 процессу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верно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без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списке.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котором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> </w:t>
      </w:r>
      <w:r w:rsidR="00E82197"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точку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указанный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клиента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лидер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делает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является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покупки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будет объявлено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или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запечатанный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касательно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заявление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публиковать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или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контракт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односторонний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заявление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опубликовать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 </w:t>
      </w:r>
      <w:r w:rsidR="00E82197" w:rsidRPr="00E84C88">
        <w:rPr>
          <w:rFonts w:ascii="Arial" w:eastAsia="Times New Roman" w:hAnsi="Arial" w:cs="Arial"/>
          <w:sz w:val="20"/>
          <w:szCs w:val="24"/>
        </w:rPr>
        <w:t>в день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десятый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провести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день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это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af-ZA"/>
        </w:rPr>
        <w:t>на письме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предоставил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является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уполномоченный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 телу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и: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участнику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="00E82197" w:rsidRPr="00E84C88">
        <w:rPr>
          <w:rFonts w:ascii="Arial" w:eastAsia="Times New Roman" w:hAnsi="Arial" w:cs="Arial"/>
          <w:sz w:val="20"/>
          <w:szCs w:val="24"/>
        </w:rPr>
        <w:t>Авторизованный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тело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участнику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включать: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является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Покупка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 процессу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верно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без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списке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получать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сороковой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день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пятый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Какой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? </w:t>
      </w:r>
      <w:r w:rsidR="00E82197" w:rsidRPr="00E84C88">
        <w:rPr>
          <w:rFonts w:ascii="Arial" w:eastAsia="Times New Roman" w:hAnsi="Arial" w:cs="Arial"/>
          <w:sz w:val="20"/>
          <w:szCs w:val="24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получать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сороковой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дня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по состоянию на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от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обращаться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касательно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инициирован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и: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незавершенный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судебный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работать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доступность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данном </w:t>
      </w:r>
      <w:r w:rsidR="00E82197" w:rsidRPr="00E84C88">
        <w:rPr>
          <w:rFonts w:ascii="Arial" w:eastAsia="Times New Roman" w:hAnsi="Arial" w:cs="Arial"/>
          <w:sz w:val="20"/>
          <w:szCs w:val="24"/>
        </w:rPr>
        <w:t>случае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судебный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случае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финальный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судебный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Закон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сила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войти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 день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пятый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 </w:t>
      </w:r>
      <w:r w:rsidR="00E82197"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="00E82197" w:rsidRPr="00E84C88">
        <w:rPr>
          <w:rFonts w:ascii="Arial" w:eastAsia="Times New Roman" w:hAnsi="Arial" w:cs="Arial"/>
          <w:sz w:val="20"/>
          <w:szCs w:val="24"/>
        </w:rPr>
        <w:t>_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судебный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экзамен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с результатом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решение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производительность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возможность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нет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 xml:space="preserve">исчезнувший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.</w:t>
      </w:r>
    </w:p>
    <w:p w14:paraId="49095D35" w14:textId="77777777" w:rsidR="00E82197" w:rsidRPr="00E84C88" w:rsidRDefault="00E82197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котором если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07499E49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предназначен 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уполномоченный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телу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представленным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состоянию 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персона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платить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квалифицированный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обеспечение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сумма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клиент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участнику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списке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включать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аргументированный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уполномоченный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тело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2E4A1CCE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человек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квалифицированный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обеспечение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оплата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реализован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уполномоченный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телу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представленным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истекать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тогда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позже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человеку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списке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включать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крайний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клиент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информирует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уполномоченный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тело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которого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быть включенным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списке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C3FCCD8" w14:textId="77777777" w:rsidR="00532D6C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8.14 </w:t>
      </w:r>
      <w:r w:rsidRPr="00BD116B">
        <w:rPr>
          <w:rFonts w:ascii="Arial" w:eastAsia="Times New Roman" w:hAnsi="Arial" w:cs="Arial"/>
          <w:color w:val="000000"/>
          <w:sz w:val="20"/>
          <w:szCs w:val="20"/>
          <w:lang w:val="ru-RU"/>
        </w:rPr>
        <w:t xml:space="preserve">Это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?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 </w:t>
      </w:r>
      <w:r w:rsidRPr="00BD116B">
        <w:rPr>
          <w:rFonts w:ascii="Arial" w:eastAsia="Times New Roman" w:hAnsi="Arial" w:cs="Arial"/>
          <w:color w:val="000000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 число </w:t>
      </w:r>
      <w:r w:rsidRPr="00BD116B">
        <w:rPr>
          <w:rFonts w:ascii="Arial" w:eastAsia="Times New Roman" w:hAnsi="Arial" w:cs="Arial"/>
          <w:color w:val="000000"/>
          <w:sz w:val="20"/>
          <w:szCs w:val="20"/>
          <w:lang w:val="ru-RU"/>
        </w:rPr>
        <w:t>Оренка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1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статьи _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часть 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5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 6 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-й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 частям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списках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включать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представлять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 даты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затем 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его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данные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отказа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_</w:t>
      </w:r>
    </w:p>
    <w:p w14:paraId="66A27BA5" w14:textId="77777777" w:rsidR="00532D6C" w:rsidRPr="00E84C88" w:rsidRDefault="00532D6C" w:rsidP="00532D6C">
      <w:pPr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w:rsidRPr="00E84C88">
        <w:rPr>
          <w:rFonts w:ascii="Arial" w:eastAsia="Times New Roman" w:hAnsi="Arial" w:cs="Arial"/>
          <w:sz w:val="20"/>
          <w:szCs w:val="24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>приглашение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пункты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E84C88">
        <w:rPr>
          <w:rFonts w:ascii="Arial" w:eastAsia="Times New Roman" w:hAnsi="Arial" w:cs="Arial"/>
          <w:sz w:val="20"/>
          <w:szCs w:val="24"/>
        </w:rPr>
        <w:t xml:space="preserve">части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документы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доставлен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на встречу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секретарю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Представляет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последний,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почту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отправлять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должен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документы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подтверждать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обстоятельство: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приглашении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 почтового отделения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почту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сертификация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отправлять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026E487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представители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сессиях.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представители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протоколы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копии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которые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предоставил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календарь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течение.</w:t>
      </w:r>
    </w:p>
    <w:p w14:paraId="5BDF3A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</w:rPr>
        <w:t>заказчик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уведомления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послан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на почту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отправлять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его _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 почтового отделения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приглашении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упомянуто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секретаря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почту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быть отправленным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через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_</w:t>
      </w:r>
    </w:p>
    <w:p w14:paraId="1DD4139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Информация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документы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электронная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манера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обмен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отправка информации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документов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.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одобренный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оригинальный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из документа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печатная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сканированная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версия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6C00AFE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заявок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оценка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и: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решение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реализуется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соответствии с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 отдельности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порции </w:t>
      </w:r>
      <w:r w:rsidRPr="00E84C88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w:id="3"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. </w:t>
      </w:r>
      <w:r w:rsidRPr="00E84C88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>11:00</w:t>
      </w:r>
      <w:r w:rsidRPr="00E84C88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14:paraId="7169B45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Выбрано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 подписывать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отказываться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договор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чтобы запечатать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из закона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быть лишенным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по решению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выбрано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признанный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место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занятый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Участник: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приглашение 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8.12–8.18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части _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точками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заявлению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7F3781A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</w:rPr>
        <w:t xml:space="preserve">Участник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n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сам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согласие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оправдание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дополнительный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документы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информация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темы.</w:t>
      </w:r>
    </w:p>
    <w:p w14:paraId="0F75079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Комитет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Проверять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мой </w:t>
      </w:r>
      <w:r w:rsidRPr="00E84C88">
        <w:rPr>
          <w:rFonts w:ascii="Arial" w:eastAsia="Times New Roman" w:hAnsi="Arial" w:cs="Arial"/>
          <w:sz w:val="20"/>
          <w:szCs w:val="24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аутентификация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 использованием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чиновник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из источников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компетентный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тела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вывод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Похожий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запрос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отправленным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местный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самоуправление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тела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запрос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предоставление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заключение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мой </w:t>
      </w:r>
      <w:r w:rsidRPr="00E84C88">
        <w:rPr>
          <w:rFonts w:ascii="Arial" w:eastAsia="Times New Roman" w:hAnsi="Arial" w:cs="Arial"/>
          <w:sz w:val="20"/>
          <w:szCs w:val="24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подлинности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проверять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квалифицироваться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реальности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довольно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 xml:space="preserve">тревожно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данные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отклоненный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17B0AFF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приглашение 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применения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приглашенным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чрезвычайная ситуация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сессия.</w:t>
      </w:r>
    </w:p>
    <w:p w14:paraId="705BE34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 xml:space="preserve">8. </w:t>
      </w: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договор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уплотнение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клиент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информационном бюллетене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публикация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заявление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договор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 запечатать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позже 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_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выбрано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участвовать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принятие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следующий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первый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работающий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день 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Договор: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 запечатать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содержит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краткое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lastRenderedPageBreak/>
        <w:t>содержание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информация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Приложения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оценка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и: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выбрано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участвовать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выбор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заземление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причин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заявление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бездействия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период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касательно 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_</w:t>
      </w:r>
    </w:p>
    <w:p w14:paraId="102B3CB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Бездействие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донору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юрисдикция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вхождение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упал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является.</w:t>
      </w:r>
    </w:p>
    <w:p w14:paraId="65C5002F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Бездействие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период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настоящим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процедуры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случае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10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календарь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день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Бездействие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период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применимый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  <w:proofErr w:type="gramEnd"/>
    </w:p>
    <w:p w14:paraId="51A504C2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нет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если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только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один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участник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приложение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представил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чей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быть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запечатанным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договор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_</w:t>
      </w:r>
    </w:p>
    <w:p w14:paraId="42B45FB7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proofErr w:type="spellStart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также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это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случае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когда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только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один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участник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приложение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представлено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и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это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быть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отвергнутым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_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Подарок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точка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применения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случай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бездействия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период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определенный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покупки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процедура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несуществующий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анонсировать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о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заявлением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</w:p>
    <w:p w14:paraId="1CC8D622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Клиент: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уплотнение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бездействия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любой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участник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обращаться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решение.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бездействия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истечение срока действия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анонсировать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заявление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запечатанный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ничего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является.</w:t>
      </w:r>
    </w:p>
    <w:p w14:paraId="5FCBAA5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2352E39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proofErr w:type="gramStart"/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 xml:space="preserve">9 </w:t>
      </w: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>.</w:t>
      </w:r>
      <w:proofErr w:type="gramEnd"/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ДОГОВОР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ПЕЧАТЬ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3DF0CCE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59F084B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 xml:space="preserve">9 </w:t>
      </w: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работодателе </w:t>
      </w:r>
      <w:r w:rsidRPr="00E84C88">
        <w:rPr>
          <w:rFonts w:ascii="Arial" w:eastAsia="Times New Roman" w:hAnsi="Arial" w:cs="Arial"/>
          <w:sz w:val="20"/>
          <w:szCs w:val="24"/>
        </w:rPr>
        <w:t xml:space="preserve">_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письменно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документ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делать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через</w:t>
      </w:r>
    </w:p>
    <w:p w14:paraId="7B213EE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w:rsidRPr="00E84C88">
        <w:rPr>
          <w:rFonts w:ascii="Arial" w:eastAsia="Times New Roman" w:hAnsi="Arial" w:cs="Arial"/>
          <w:sz w:val="20"/>
          <w:szCs w:val="24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приглашение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очками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бездействия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четыре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уведомление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презентация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участнику </w:t>
      </w:r>
      <w:r w:rsidRPr="00E84C88">
        <w:rPr>
          <w:rFonts w:ascii="Arial" w:eastAsia="Times New Roman" w:hAnsi="Arial" w:cs="Arial"/>
          <w:sz w:val="20"/>
          <w:szCs w:val="24"/>
        </w:rPr>
        <w:t xml:space="preserve">_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проект </w:t>
      </w:r>
      <w:r w:rsidRPr="00E84C88">
        <w:rPr>
          <w:rFonts w:ascii="Arial" w:eastAsia="Times New Roman" w:hAnsi="Arial" w:cs="Arial"/>
          <w:sz w:val="20"/>
          <w:szCs w:val="24"/>
        </w:rPr>
        <w:t>_ 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</w:rPr>
        <w:t>котором 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раньше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приглашение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очками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бездействия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истекать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второй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4577ABA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9.3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моему </w:t>
      </w:r>
      <w:r w:rsidRPr="00E84C88">
        <w:rPr>
          <w:rFonts w:ascii="Arial" w:eastAsia="Times New Roman" w:hAnsi="Arial" w:cs="Arial"/>
          <w:sz w:val="20"/>
          <w:szCs w:val="24"/>
        </w:rPr>
        <w:t>партнеру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проект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комиссии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секретарь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предоставление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электронный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метод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 контракте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включенным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Описание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1B0180F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уведомление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проект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получения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затем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- 10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рабочих дней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 </w:t>
      </w:r>
      <w:r w:rsidRPr="00E84C88">
        <w:rPr>
          <w:rFonts w:ascii="Arial" w:eastAsia="Times New Roman" w:hAnsi="Arial" w:cs="Arial"/>
          <w:sz w:val="20"/>
          <w:szCs w:val="24"/>
        </w:rPr>
        <w:t>донору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предоставление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лишенный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подписывать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закона.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предоплата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запланированным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определенный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рабочих дней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23BE106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проект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донору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презентация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Письмо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приходилось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донору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документооборот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система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Клиенту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проект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подлежит подтверждению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юрисдикция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возникновению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одобрению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компаньон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предоставил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участнику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4D88E70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w:rsidRPr="00E84C88">
        <w:rPr>
          <w:rFonts w:ascii="Arial" w:eastAsia="Times New Roman" w:hAnsi="Arial" w:cs="Arial"/>
          <w:sz w:val="20"/>
          <w:szCs w:val="24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приглашение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</w:rPr>
        <w:t>очками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конец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согласия </w:t>
      </w:r>
      <w:r w:rsidRPr="00E84C88">
        <w:rPr>
          <w:rFonts w:ascii="Arial" w:eastAsia="Times New Roman" w:hAnsi="Arial" w:cs="Arial"/>
          <w:sz w:val="20"/>
          <w:szCs w:val="24"/>
        </w:rPr>
        <w:t>могу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дизайн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изменения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однако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привести 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предмет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характеристики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измениться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в том числе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 увеличению.</w:t>
      </w:r>
      <w:r w:rsidRPr="00E84C88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14:paraId="1813278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31DFF375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ДОГОВОР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СТРАХОВАНИЕ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778B96A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10.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обеспечивает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требовать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теме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получать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10 </w:t>
      </w:r>
      <w:r w:rsidRPr="00E84C88">
        <w:rPr>
          <w:rFonts w:ascii="Arial" w:eastAsia="Times New Roman" w:hAnsi="Arial" w:cs="Arial"/>
          <w:sz w:val="20"/>
          <w:szCs w:val="24"/>
        </w:rPr>
        <w:t xml:space="preserve">дня 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и?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предоплата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рабочих дней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во время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должен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обеспечивает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договор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обеспечивает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_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</w:p>
    <w:p w14:paraId="4120A6D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10.2: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Квалификация: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обеспечение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размер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равный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выбрано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участвовать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цена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до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процентов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от предложения</w:t>
      </w:r>
      <w:r w:rsidRPr="00E84C88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Квалификация: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обеспечение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представлен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страданий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4.2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) </w:t>
      </w:r>
      <w:r w:rsidRPr="00E84C88">
        <w:rPr>
          <w:rFonts w:ascii="Cambria Math" w:eastAsia="MS Mincho" w:hAnsi="Cambria Math" w:cs="Cambria Math"/>
          <w:b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или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наличные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денег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в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виде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в котором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обеспечение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нуждаться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действительный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быть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по меньшей мере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до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контракта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производительность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результат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клиента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от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полный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быть принятым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в день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следующий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0-й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работающий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день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 xml:space="preserve">в том числе </w:t>
      </w:r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w:id="4"/>
      </w:r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>.1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14:paraId="1CAD7C4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lastRenderedPageBreak/>
        <w:t>Если: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организованный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порциями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признанный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от одного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более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частично 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подарок,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как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доза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отдельно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так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электронная почта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обеспечивает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порции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быть представленным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сумма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рассчитывается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 связи 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Наличные: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форма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быть переданным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 казначействе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уполномоченный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тела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по имени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открыл казну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900008000698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>счет</w:t>
      </w:r>
    </w:p>
    <w:p w14:paraId="468527B3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Квалификация: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ведущему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возвращаются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результат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клиента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принятым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_</w:t>
      </w:r>
    </w:p>
    <w:p w14:paraId="7D50E68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Квалификация: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возвращается,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персона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которое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приводит к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клиента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односторонний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решению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</w:p>
    <w:p w14:paraId="23A997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размер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 структуре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быть запечатанным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10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процентов от цены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страдания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5.1)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наличные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в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виде</w:t>
      </w:r>
    </w:p>
    <w:p w14:paraId="3C3802E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процедура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организованный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порциями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признанный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от одного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более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порции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частично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затем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подарок,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как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доза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отдельно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так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электронная почта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обеспечивает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порции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 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быть представленным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сумма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рассчитывается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 связи 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с</w:t>
      </w:r>
    </w:p>
    <w:p w14:paraId="4BD40A6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действительный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меньшей мере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определяемый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90-е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обеспечение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возвращаются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предпринятый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случае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истекать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рабочих дней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течение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20A0950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Наличные: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форма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обеспечение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быть переданным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Центральный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 казначействе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уполномоченный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тела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по имени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открыл казну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900008000664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>счет</w:t>
      </w:r>
    </w:p>
    <w:p w14:paraId="4B82AF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порциями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организованный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рамке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потерпеть неудачу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правильный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выполнять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любой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доза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частично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решается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затем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оплаченный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доза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посчитал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денег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по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размеру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14:paraId="6F9749EF" w14:textId="77777777" w:rsidR="00532D6C" w:rsidRPr="00E84C88" w:rsidRDefault="00950D0E" w:rsidP="00950D0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E84C88">
        <w:rPr>
          <w:rFonts w:ascii="GHEA Grapalat" w:hAnsi="GHEA Grapalat" w:cs="Sylfaen"/>
          <w:sz w:val="20"/>
          <w:lang w:val="af-ZA"/>
        </w:rPr>
        <w:t xml:space="preserve">10.7 </w:t>
      </w:r>
      <w:r w:rsidRPr="00E84C88">
        <w:rPr>
          <w:rFonts w:ascii="Arial" w:hAnsi="Arial" w:cs="Arial"/>
          <w:sz w:val="20"/>
          <w:lang w:val="af-ZA"/>
        </w:rPr>
        <w:t>Клиенту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лидер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контракта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и: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квалификация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обеспечение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оплата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требование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 xml:space="preserve">в банк </w:t>
      </w:r>
      <w:r w:rsidRPr="00E84C88">
        <w:rPr>
          <w:rFonts w:ascii="GHEA Grapalat" w:hAnsi="GHEA Grapalat" w:cs="Sylfaen"/>
          <w:sz w:val="20"/>
          <w:lang w:val="af-ZA"/>
        </w:rPr>
        <w:t xml:space="preserve">и </w:t>
      </w:r>
      <w:r w:rsidRPr="00E84C88">
        <w:rPr>
          <w:rFonts w:ascii="Arial" w:hAnsi="Arial" w:cs="Arial"/>
          <w:sz w:val="20"/>
          <w:lang w:val="af-ZA"/>
        </w:rPr>
        <w:t>наличные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денег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форма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представлен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обеспечение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в случае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уполномоченный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 xml:space="preserve">к телу </w:t>
      </w:r>
      <w:r w:rsidRPr="00E84C88">
        <w:rPr>
          <w:rFonts w:ascii="GHEA Grapalat" w:hAnsi="GHEA Grapalat" w:cs="Sylfaen"/>
          <w:sz w:val="20"/>
          <w:lang w:val="af-ZA"/>
        </w:rPr>
        <w:t xml:space="preserve">представляет </w:t>
      </w:r>
      <w:r w:rsidRPr="00E84C88">
        <w:rPr>
          <w:rFonts w:ascii="Arial" w:hAnsi="Arial" w:cs="Arial"/>
          <w:sz w:val="20"/>
          <w:lang w:val="af-ZA"/>
        </w:rPr>
        <w:t>собой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является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обеспечение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оплата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основа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возникать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в день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следующий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три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работающий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дня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 xml:space="preserve">в течение </w:t>
      </w:r>
      <w:r w:rsidRPr="00E84C88">
        <w:rPr>
          <w:rFonts w:ascii="GHEA Grapalat" w:hAnsi="GHEA Grapalat" w:cs="Sylfaen"/>
          <w:sz w:val="20"/>
          <w:lang w:val="af-ZA"/>
        </w:rPr>
        <w:t xml:space="preserve">_ </w:t>
      </w:r>
      <w:r w:rsidRPr="00E84C88">
        <w:rPr>
          <w:rFonts w:ascii="Arial" w:hAnsi="Arial" w:cs="Arial"/>
          <w:sz w:val="20"/>
          <w:lang w:val="af-ZA"/>
        </w:rPr>
        <w:t>Если: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обеспечение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оплата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требование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банк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отклоненный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является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требование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или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что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рядом с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документы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нет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полный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представлен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быть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 xml:space="preserve">на основе 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тогда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новый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требование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клиента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лидер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Банк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Представляет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является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отказ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получать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следующий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два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работающий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дня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 xml:space="preserve">в течение </w:t>
      </w:r>
      <w:r w:rsidRPr="00E84C88">
        <w:rPr>
          <w:rFonts w:ascii="GHEA Grapalat" w:hAnsi="GHEA Grapalat" w:cs="Sylfaen"/>
          <w:sz w:val="20"/>
          <w:lang w:val="af-ZA"/>
        </w:rPr>
        <w:t>_</w:t>
      </w:r>
    </w:p>
    <w:p w14:paraId="19FC4F5C" w14:textId="77777777" w:rsidR="00950D0E" w:rsidRPr="00E84C88" w:rsidRDefault="00950D0E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7F7D47D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ПРОЦЕДУРА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НЕ УСТАНОВЛЕНО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ОБЪЯВЛЯТЬ</w:t>
      </w:r>
    </w:p>
    <w:p w14:paraId="043B32D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6E1A539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части 1 </w:t>
      </w:r>
      <w:r w:rsidRPr="00E84C88">
        <w:rPr>
          <w:rFonts w:ascii="Arial" w:eastAsia="Times New Roman" w:hAnsi="Arial" w:cs="Arial"/>
          <w:sz w:val="20"/>
          <w:szCs w:val="24"/>
        </w:rPr>
        <w:t>Закона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статьи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по данным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комиссии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объявляя, если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 _</w:t>
      </w:r>
    </w:p>
    <w:p w14:paraId="0306DBB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из приложений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один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 условиям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927FD7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</w:rPr>
        <w:t>пауза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существовать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иметь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требование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после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сообщества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потребности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организованный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полностью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частичный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быть объявлено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соответственно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правительства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сообщество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Совет старейшин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прочее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клиенты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 случае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управление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исполнитель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уполномоченный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тела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лидер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фонды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попечители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совет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на основе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на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w:id="5"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14:00</w:t>
      </w:r>
    </w:p>
    <w:p w14:paraId="4E34372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поданный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443460A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будучи запечатанным.</w:t>
      </w:r>
    </w:p>
    <w:p w14:paraId="286CDB2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 xml:space="preserve">Аналогично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11,2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будет </w:t>
      </w:r>
      <w:r w:rsidRPr="00E84C88">
        <w:rPr>
          <w:rFonts w:ascii="Arial" w:eastAsia="Times New Roman" w:hAnsi="Arial" w:cs="Arial"/>
          <w:sz w:val="20"/>
          <w:szCs w:val="24"/>
        </w:rPr>
        <w:t>объявлено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дня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с </w:t>
      </w:r>
      <w:r w:rsidRPr="00E84C88">
        <w:rPr>
          <w:rFonts w:ascii="Arial" w:eastAsia="Times New Roman" w:hAnsi="Arial" w:cs="Arial"/>
          <w:sz w:val="20"/>
          <w:szCs w:val="24"/>
        </w:rPr>
        <w:t xml:space="preserve">течением времени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работодатель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в информационном бюллетене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публикация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заявление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в </w:t>
      </w:r>
      <w:r w:rsidRPr="00E84C88">
        <w:rPr>
          <w:rFonts w:ascii="Arial" w:eastAsia="Times New Roman" w:hAnsi="Arial" w:cs="Arial"/>
          <w:sz w:val="20"/>
          <w:szCs w:val="24"/>
        </w:rPr>
        <w:t>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отмеченный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процедура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несуществующий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будет объявлено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оправдание.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73215ED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14:paraId="6240EE05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ПОКУПКА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ПРОЦЕСС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С: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СВЯЗАННЫЙ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ДЕЙСТВИЯ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ИЛИ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>)</w:t>
      </w:r>
    </w:p>
    <w:p w14:paraId="6FF81665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ПРИНЯЛ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РЕШЕНИЯ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ОБРАЩАТЬСЯ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Участник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1B802611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ПРАВО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ПРОЦЕДУРА</w:t>
      </w:r>
    </w:p>
    <w:p w14:paraId="1E4119F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lastRenderedPageBreak/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заинтересованный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верно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имеет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подавать апелляцию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заказчика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гражданский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Кодексом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далее: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Код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определен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чтобы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428CFC2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BD116B">
        <w:rPr>
          <w:rFonts w:ascii="Arial" w:eastAsia="Times New Roman" w:hAnsi="Arial" w:cs="Arial"/>
          <w:sz w:val="20"/>
          <w:szCs w:val="20"/>
          <w:lang w:val="ru-RU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ВОЗ?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верно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имеет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коду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презентация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крайний срок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подавать апелляцию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предмет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характеристики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приглашения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требования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35B1661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отношение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административный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нет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регулируется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гражданский закон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отношение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регулятор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по законодательству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71A5591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Клиент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сделанный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действия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бездействия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как результат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вызванный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ущерб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компенсированный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гражданский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коду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чтобы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6F589D8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приглашению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бездействия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заказчика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истец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древности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срок: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кроме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Закона 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Статья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частично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споры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которые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истец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древности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тридцать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календарь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35A1195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5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исследуется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Ереван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города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юрисдикция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суде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принятия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тридцать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течение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аргументированный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решению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частично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 продлен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один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раз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пока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десять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календарь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Днем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005606D6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вопрос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подачи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три 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срок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7F50E64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то же время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ответчика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процесс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ответчика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владения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размещен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о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5D9E336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 происходит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ответчика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получения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пять дней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срок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19265B3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точкой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срок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ответчика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 быть выполненным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исследуется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этом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доступный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и _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истца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упоминается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факты 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которые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подтверждение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ответчика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владения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размещен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 доказательствами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считается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одобренный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6F864FA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 процессу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относящийся 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разделам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разбирательстве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рассмотрен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включается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один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разбирательстве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  <w:proofErr w:type="gramEnd"/>
    </w:p>
    <w:p w14:paraId="0EAAB17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уполномоченный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адресу Авторизованный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точкой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рассылке: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отмечая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приостановка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  <w:proofErr w:type="gramEnd"/>
    </w:p>
    <w:p w14:paraId="4567803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11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клиент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получения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пять дней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срок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2EAFAC1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 делу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люди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представители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сессия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времени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дикий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как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коду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случаи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отдельности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процедурный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операции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выполнять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 уведомлен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коммуникации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через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уведомления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Статья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97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Кодекса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статье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приложении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почту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отправлять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метод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2469682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13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разделам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 спорами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обследование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суждения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соответствии с процедурой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 исключением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случаи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когда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 делу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посредством посредничества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инициатива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пришел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вывод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что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на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сессии</w:t>
      </w:r>
      <w:proofErr w:type="spellEnd"/>
    </w:p>
    <w:p w14:paraId="7ACCDDA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сессии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посредничество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 делу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срок 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205F5E4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сессии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отвечать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истечении срока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три 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срок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  <w:proofErr w:type="gramEnd"/>
    </w:p>
    <w:p w14:paraId="05B190B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сессии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исследовать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вопрос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 решено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претензии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разбирательство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решению</w:t>
      </w:r>
    </w:p>
    <w:p w14:paraId="080936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17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Оспаривается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базе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упал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такие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обстоятельства, как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совершение 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принятие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по закону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иначе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юридический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актам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заказ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сохранено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факты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чтобы доказать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долг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утомительный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ответчик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64765F2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18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Респондент: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оспариваемый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заземление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только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во время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кроме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случаи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когда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оправдание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доказательства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презентация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невозможность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себя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независимо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по причинам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2C2C3F5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Клиенту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бездействия</w:t>
      </w:r>
      <w:proofErr w:type="gramEnd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решения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кроме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Закона 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Статья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частично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обжалование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решений 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автоматически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приостановка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процесс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выглядит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следующим образом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приглашения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с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баллами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будет опубликован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lastRenderedPageBreak/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спор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экзамен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результатами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войти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  <w:proofErr w:type="gramEnd"/>
    </w:p>
    <w:p w14:paraId="3885E77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20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случаях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когда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публично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защита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национальный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безопасность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интересы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исходя из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необходимо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продолжать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процесс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Закона 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статьи _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частично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лидеры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?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юридический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люди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исполнительный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вести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посредничество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процесс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приостановка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устранить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решение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точкой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отправка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уполномоченный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адресу Авторизованный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информационном бюллетене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040D55F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21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Клиенту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 спорами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входить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0EA78BC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12.22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: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Клиенту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действий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бездействия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 спорами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уполномоченный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по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адресу Авторизованный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тело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суда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часть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финальный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Закон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информационном бюллетене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.</w:t>
      </w:r>
    </w:p>
    <w:p w14:paraId="4CA9D06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23 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Обращаться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платный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обязанностей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ставки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потери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соответствии с законом.</w:t>
      </w:r>
    </w:p>
    <w:p w14:paraId="29AC85A4" w14:textId="77777777" w:rsidR="001902F9" w:rsidRPr="00E84C88" w:rsidRDefault="001902F9" w:rsidP="00436DC2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14:paraId="52393DB7" w14:textId="77777777" w:rsidR="00532D6C" w:rsidRPr="00E84C88" w:rsidRDefault="00532D6C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М: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 xml:space="preserve">С 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И </w:t>
      </w:r>
      <w:proofErr w:type="gramStart"/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>Я :</w:t>
      </w:r>
      <w:proofErr w:type="gramEnd"/>
    </w:p>
    <w:p w14:paraId="79016799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proofErr w:type="spellStart"/>
      <w:r w:rsidRPr="00E84C88">
        <w:rPr>
          <w:rFonts w:ascii="Arial" w:eastAsia="Times New Roman" w:hAnsi="Arial" w:cs="Arial"/>
          <w:b/>
          <w:sz w:val="24"/>
          <w:lang w:val="es-ES"/>
        </w:rPr>
        <w:t>Вопрос</w:t>
      </w:r>
      <w:proofErr w:type="spellEnd"/>
      <w:r w:rsidRPr="00E84C88">
        <w:rPr>
          <w:rFonts w:ascii="Arial" w:eastAsia="Times New Roman" w:hAnsi="Arial" w:cs="Arial"/>
          <w:b/>
          <w:sz w:val="24"/>
          <w:lang w:val="es-ES"/>
        </w:rPr>
        <w:t>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Р: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lang w:val="es-ES"/>
        </w:rPr>
        <w:t>Вопрос</w:t>
      </w:r>
      <w:proofErr w:type="spellEnd"/>
      <w:r w:rsidRPr="00E84C88">
        <w:rPr>
          <w:rFonts w:ascii="Arial" w:eastAsia="Times New Roman" w:hAnsi="Arial" w:cs="Arial"/>
          <w:b/>
          <w:sz w:val="24"/>
          <w:lang w:val="es-ES"/>
        </w:rPr>
        <w:t>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Н: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С:</w:t>
      </w:r>
    </w:p>
    <w:p w14:paraId="45F05BC8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С: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Н: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Н: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Ш: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М: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Н: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b/>
          <w:sz w:val="24"/>
          <w:lang w:val="es-ES"/>
        </w:rPr>
        <w:t>Вопрос</w:t>
      </w:r>
      <w:proofErr w:type="spellEnd"/>
      <w:r w:rsidRPr="00E84C88">
        <w:rPr>
          <w:rFonts w:ascii="Arial" w:eastAsia="Times New Roman" w:hAnsi="Arial" w:cs="Arial"/>
          <w:b/>
          <w:sz w:val="24"/>
          <w:lang w:val="es-ES"/>
        </w:rPr>
        <w:t>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Р: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Ц: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М: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Н: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proofErr w:type="spellStart"/>
      <w:r w:rsidRPr="00E84C88">
        <w:rPr>
          <w:rFonts w:ascii="Arial" w:eastAsia="Times New Roman" w:hAnsi="Arial" w:cs="Arial"/>
          <w:b/>
          <w:sz w:val="24"/>
          <w:lang w:val="es-ES"/>
        </w:rPr>
        <w:t>Вопрос</w:t>
      </w:r>
      <w:proofErr w:type="spellEnd"/>
      <w:r w:rsidRPr="00E84C88">
        <w:rPr>
          <w:rFonts w:ascii="Arial" w:eastAsia="Times New Roman" w:hAnsi="Arial" w:cs="Arial"/>
          <w:b/>
          <w:sz w:val="24"/>
          <w:lang w:val="es-ES"/>
        </w:rPr>
        <w:t>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Ю: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Т: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П: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Т: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Р: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С: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Т: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Э: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Л: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И</w:t>
      </w:r>
    </w:p>
    <w:p w14:paraId="30FDE3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1711133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ГЕНЕРАЛЬНЫЙ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ПОЛОЖЕНИЯ:</w:t>
      </w:r>
    </w:p>
    <w:p w14:paraId="0519F18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14:paraId="4F53A0C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w:rsidRPr="00E84C88">
        <w:rPr>
          <w:rFonts w:ascii="Arial" w:eastAsia="Times New Roman" w:hAnsi="Arial" w:cs="Arial"/>
          <w:sz w:val="20"/>
          <w:szCs w:val="24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Инструкция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цель: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имеет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помогать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 </w:t>
      </w:r>
      <w:r w:rsidRPr="00E84C88">
        <w:rPr>
          <w:rFonts w:ascii="Arial" w:eastAsia="Times New Roman" w:hAnsi="Arial" w:cs="Arial"/>
          <w:sz w:val="20"/>
          <w:szCs w:val="24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пока готовлюсь.</w:t>
      </w:r>
    </w:p>
    <w:p w14:paraId="564B0EB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w:rsidRPr="00E84C88">
        <w:rPr>
          <w:rFonts w:ascii="Arial" w:eastAsia="Times New Roman" w:hAnsi="Arial" w:cs="Arial"/>
          <w:sz w:val="20"/>
          <w:szCs w:val="24"/>
        </w:rPr>
        <w:t>Целесообразность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w:rsidRPr="00E84C88">
        <w:rPr>
          <w:rFonts w:ascii="Arial" w:eastAsia="Times New Roman" w:hAnsi="Arial" w:cs="Arial"/>
          <w:sz w:val="20"/>
          <w:szCs w:val="24"/>
        </w:rPr>
        <w:t>партнер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необходимый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информация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подарок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 инструкции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предложенный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форм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разные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</w:rPr>
        <w:t>разные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способами ,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сохраняя </w:t>
      </w:r>
      <w:r w:rsidRPr="00E84C88">
        <w:rPr>
          <w:rFonts w:ascii="Arial" w:eastAsia="Times New Roman" w:hAnsi="Arial" w:cs="Arial"/>
          <w:sz w:val="20"/>
          <w:szCs w:val="24"/>
        </w:rPr>
        <w:t>необходимый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действительные условия.</w:t>
      </w:r>
    </w:p>
    <w:p w14:paraId="18804CF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w:rsidRPr="00E84C88">
        <w:rPr>
          <w:rFonts w:ascii="Arial" w:eastAsia="Times New Roman" w:hAnsi="Arial" w:cs="Arial"/>
          <w:sz w:val="20"/>
          <w:szCs w:val="24"/>
        </w:rPr>
        <w:t xml:space="preserve">Приложения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 </w:t>
      </w:r>
      <w:r w:rsidRPr="00E84C88">
        <w:rPr>
          <w:rFonts w:ascii="Arial" w:eastAsia="Times New Roman" w:hAnsi="Arial" w:cs="Arial"/>
          <w:sz w:val="20"/>
          <w:szCs w:val="24"/>
        </w:rPr>
        <w:t>армянского языка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кроме того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ты можешь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английский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на русском.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0D1541F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0390C7A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ТЕКУЩИЙ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ПРИЛОЖЕНИЕ</w:t>
      </w:r>
    </w:p>
    <w:p w14:paraId="6448DFA2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5AB834F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К процедуре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м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партнер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2-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е 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часть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разделам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запросу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прикрепил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приглашению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документы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_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_</w:t>
      </w:r>
    </w:p>
    <w:p w14:paraId="67D6111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заявке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подтвержденный 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:</w:t>
      </w:r>
    </w:p>
    <w:p w14:paraId="1A5ACC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</w:rPr>
        <w:t>к процедуре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участвовать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 xml:space="preserve">заявление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 xml:space="preserve">заявление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-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согласно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h </w:t>
      </w:r>
      <w:r w:rsidRPr="00E84C88">
        <w:rPr>
          <w:rFonts w:ascii="Arial" w:eastAsia="Times New Roman" w:hAnsi="Arial" w:cs="Arial"/>
          <w:b/>
          <w:sz w:val="20"/>
          <w:szCs w:val="24"/>
        </w:rPr>
        <w:t xml:space="preserve">добавлен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к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</w:t>
      </w:r>
      <w:proofErr w:type="gramStart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1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  <w:proofErr w:type="gramEnd"/>
    </w:p>
    <w:p w14:paraId="286794E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2,2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шт</w:t>
      </w:r>
      <w:proofErr w:type="spellEnd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.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одобрено</w:t>
      </w:r>
      <w:proofErr w:type="spellEnd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рекомендовано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4"/>
          <w:lang w:val="ru-RU"/>
        </w:rPr>
        <w:t>продукта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описание </w:t>
      </w:r>
      <w:proofErr w:type="spellStart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согласно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Приложение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N </w:t>
      </w:r>
      <w:proofErr w:type="gramStart"/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1.1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  <w:proofErr w:type="gramEnd"/>
    </w:p>
    <w:p w14:paraId="28C7FF71" w14:textId="77777777" w:rsidR="00532D6C" w:rsidRPr="00E84C88" w:rsidRDefault="00532D6C" w:rsidP="00532D6C">
      <w:pPr>
        <w:spacing w:after="0" w:line="276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агентство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копия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сторона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существование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человек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данные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будет осуществляться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агентство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_</w:t>
      </w:r>
    </w:p>
    <w:p w14:paraId="1B9F5B4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сустав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контракт ,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участники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 процедуре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участвует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вместе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активность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порядке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консорциум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15:00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6"/>
      </w:r>
    </w:p>
    <w:p w14:paraId="4B7CB83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предложение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согласен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2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стоимость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стоимость: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предсказуемый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прибыли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Общая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добавлен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ценить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налог</w:t>
      </w:r>
      <w:r w:rsidRPr="00E84C88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общий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ингредиентов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состоящий из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расчета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форма.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Стоило того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компоненты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расчет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разрыв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подробности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необходимый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 xml:space="preserve">вводится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0AB3C32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ЗАЯВЛЕНИЕ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ПОДГОТОВИТЬ</w:t>
      </w:r>
      <w:proofErr w:type="gramEnd"/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ПРОЦЕДУРА</w:t>
      </w:r>
    </w:p>
    <w:p w14:paraId="2D52EA0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w:rsidRPr="00E84C88">
        <w:rPr>
          <w:rFonts w:ascii="Arial" w:eastAsia="Times New Roman" w:hAnsi="Arial" w:cs="Arial"/>
          <w:sz w:val="20"/>
          <w:szCs w:val="20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Представляет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чтобы.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60E95BE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Участвовать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предложения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к ним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относящийся к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документы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помещать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конверт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в </w:t>
      </w:r>
      <w:proofErr w:type="spellStart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котором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склеивание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это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ведущий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_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Конверт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включено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документы </w:t>
      </w:r>
      <w:proofErr w:type="spellStart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готовятся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из оригинала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кроме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 3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-</w:t>
      </w:r>
      <w:proofErr w:type="spellStart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го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сторона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предоставил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или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одобренный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документы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,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к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которым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случай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lastRenderedPageBreak/>
        <w:t>представлен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из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них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из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оригинала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скопирован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вариант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и </w:t>
      </w:r>
      <w:r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2/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два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/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примеры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из копий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.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документов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пакетов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на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соответственно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пишутся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оригинальный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>копировать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BD116B">
        <w:rPr>
          <w:rFonts w:ascii="Arial" w:eastAsia="Times New Roman" w:hAnsi="Arial" w:cs="Arial"/>
          <w:b/>
          <w:sz w:val="20"/>
          <w:szCs w:val="20"/>
          <w:lang w:val="ru-RU"/>
        </w:rPr>
        <w:t xml:space="preserve">слова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</w:rPr>
        <w:t>В приложении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инклюзивный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оригинальный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документы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вместо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может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являются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представлен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их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нотариальный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чтобы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аутентифицированный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Примеры.</w:t>
      </w:r>
    </w:p>
    <w:p w14:paraId="737841D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BD116B">
        <w:rPr>
          <w:rFonts w:ascii="Arial" w:eastAsia="Times New Roman" w:hAnsi="Arial" w:cs="Arial"/>
          <w:sz w:val="20"/>
          <w:szCs w:val="20"/>
          <w:lang w:val="ru-RU"/>
        </w:rPr>
        <w:t>Конверт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приглашению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намерен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участвовать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составленный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подписание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представитель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уполномоченный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лицо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далее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агент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агент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тогда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заявке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власть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сдержанный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документ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_</w:t>
      </w:r>
    </w:p>
    <w:p w14:paraId="67832F38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 пункте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инструкции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конверт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делать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языке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отмеченный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являются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2EB76E42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заказчика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имя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презентация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место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адрес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).</w:t>
      </w:r>
    </w:p>
    <w:p w14:paraId="4E0D9791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процедуры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код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7A7C7B5A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 открывать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открытие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сессия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слова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</w:p>
    <w:p w14:paraId="14951832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участник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имя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имя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местонахождение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место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номер телефона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36CDEA3D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Здесь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пункты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3.1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и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3.2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инструкции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несоответствующий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комиссия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Приложения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открытие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сессии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отказ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 идентичности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возвращаться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ведущему 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.</w:t>
      </w:r>
    </w:p>
    <w:p w14:paraId="14A00938" w14:textId="77777777" w:rsidR="00532D6C" w:rsidRPr="00E84C88" w:rsidRDefault="00532D6C" w:rsidP="00532D6C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14:paraId="5A8E61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23496D6D" w14:textId="77777777" w:rsidR="001902F9" w:rsidRPr="00E84C88" w:rsidRDefault="001902F9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52F7C48A" w14:textId="77777777" w:rsidR="009E077A" w:rsidRPr="00E84C88" w:rsidRDefault="009E077A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063BC917" w14:textId="77777777" w:rsidR="009E077A" w:rsidRPr="00E84C88" w:rsidRDefault="009E077A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3E9E1A7F" w14:textId="77777777" w:rsidR="00454CDE" w:rsidRPr="00E84C88" w:rsidRDefault="00454CDE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526B5B3E" w14:textId="77777777" w:rsidR="00454CDE" w:rsidRPr="00E84C88" w:rsidRDefault="00454CDE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14:paraId="7B9842F2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B4D2D8F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AD9934C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F4CE5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t>Приложение</w:t>
      </w:r>
      <w:proofErr w:type="spellEnd"/>
      <w:r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>№ 1</w:t>
      </w:r>
    </w:p>
    <w:p w14:paraId="559C794E" w14:textId="460D9BDC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6EE68AC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1D673EF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1CE7BD5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 xml:space="preserve">ЗАЯВЛЕНИЕ 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/>
        </w:rPr>
        <w:t xml:space="preserve">- </w:t>
      </w: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 xml:space="preserve">ЗАЯВЛЕНИЕ 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/>
        </w:rPr>
        <w:t>*</w:t>
      </w:r>
    </w:p>
    <w:p w14:paraId="01574EC8" w14:textId="77777777" w:rsidR="00532D6C" w:rsidRPr="00E84C88" w:rsidRDefault="00532D6C" w:rsidP="00532D6C">
      <w:pPr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на</w:t>
      </w:r>
      <w:proofErr w:type="spellEnd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опрос</w:t>
      </w:r>
      <w:proofErr w:type="spellEnd"/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участвовать</w:t>
      </w:r>
      <w:proofErr w:type="spellEnd"/>
      <w:r w:rsidRPr="00E84C88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14:paraId="0D760D8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04F1905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отчеты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что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желание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имеет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участвовать</w:t>
      </w:r>
      <w:proofErr w:type="spellEnd"/>
    </w:p>
    <w:p w14:paraId="423C3E7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участвовать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имя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14:paraId="1C34B13C" w14:textId="785A515D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proofErr w:type="spellStart"/>
      <w:r w:rsidRPr="00E84C88">
        <w:rPr>
          <w:rFonts w:ascii="GHEA Grapalat" w:eastAsia="Times New Roman" w:hAnsi="GHEA Grapalat" w:cs="Times New Roman"/>
          <w:lang w:val="es-ES"/>
        </w:rPr>
        <w:t>из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="00EA6087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заявил</w:t>
      </w:r>
      <w:proofErr w:type="spellEnd"/>
    </w:p>
    <w:p w14:paraId="2C8018B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клиента</w:t>
      </w:r>
      <w:proofErr w:type="spellEnd"/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имя</w:t>
      </w:r>
      <w:proofErr w:type="spellEnd"/>
    </w:p>
    <w:p w14:paraId="4941477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порция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порции</w:t>
      </w:r>
      <w:proofErr w:type="spellEnd"/>
      <w:proofErr w:type="gram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и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приглашения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685EE33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номер</w:t>
      </w:r>
      <w:proofErr w:type="spellEnd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дозы</w:t>
      </w:r>
      <w:proofErr w:type="spellEnd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 </w:t>
      </w:r>
      <w:proofErr w:type="gramStart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(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ов</w:t>
      </w:r>
      <w:proofErr w:type="spellEnd"/>
      <w:proofErr w:type="gramEnd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>)</w:t>
      </w:r>
    </w:p>
    <w:p w14:paraId="1B407A8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требования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соответствующий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Представляет</w:t>
      </w:r>
      <w:proofErr w:type="spellEnd"/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приложение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_</w:t>
      </w:r>
    </w:p>
    <w:p w14:paraId="13AA091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14:paraId="7D2C05C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отчеты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и: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сертификация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что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1CE6B39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участвовать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имя</w:t>
      </w:r>
      <w:proofErr w:type="spellEnd"/>
    </w:p>
    <w:p w14:paraId="5985152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житель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  <w:proofErr w:type="gramEnd"/>
    </w:p>
    <w:p w14:paraId="61895CD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страна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имя</w:t>
      </w:r>
      <w:proofErr w:type="spellEnd"/>
    </w:p>
    <w:p w14:paraId="6DBAD47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14:paraId="3375631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proofErr w:type="spell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из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</w:p>
    <w:p w14:paraId="3968753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участвовать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имя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</w:t>
      </w:r>
    </w:p>
    <w:p w14:paraId="776516AA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налог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плательщика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бухгалтерский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номер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  <w:proofErr w:type="gramEnd"/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  <w:t>:</w:t>
      </w:r>
    </w:p>
    <w:p w14:paraId="7C238299" w14:textId="77777777" w:rsidR="00532D6C" w:rsidRPr="00E84C88" w:rsidRDefault="00532D6C" w:rsidP="00532D6C">
      <w:pPr>
        <w:spacing w:after="0" w:line="240" w:lineRule="auto"/>
        <w:ind w:left="1416" w:firstLine="708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налог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плательщика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бухгалтерский</w:t>
      </w:r>
      <w:proofErr w:type="spellEnd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учет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номер</w:t>
      </w:r>
      <w:proofErr w:type="spellEnd"/>
    </w:p>
    <w:p w14:paraId="795617BF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электронный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почты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адрес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  <w:proofErr w:type="gramEnd"/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>:</w:t>
      </w:r>
    </w:p>
    <w:p w14:paraId="76D9F770" w14:textId="77777777" w:rsidR="00532D6C" w:rsidRPr="00E84C88" w:rsidRDefault="00532D6C" w:rsidP="009E077A">
      <w:pPr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электронный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почты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адрес</w:t>
      </w:r>
      <w:proofErr w:type="spellEnd"/>
    </w:p>
    <w:p w14:paraId="22F68A0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671A48F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66E39CB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активность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адрес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------------------------------------------------ ---- 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7DAC09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активность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адрес</w:t>
      </w:r>
    </w:p>
    <w:p w14:paraId="4BF8046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04CCA4BB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39D842D8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номер телефона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------------------------------------------------ ---- 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3889390D" w14:textId="77777777" w:rsidR="00532D6C" w:rsidRPr="00E84C88" w:rsidRDefault="00532D6C" w:rsidP="00532D6C">
      <w:pPr>
        <w:spacing w:after="0" w:line="240" w:lineRule="auto"/>
        <w:ind w:left="354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Arial" w:eastAsia="Times New Roman" w:hAnsi="Arial" w:cs="Arial"/>
          <w:sz w:val="16"/>
          <w:szCs w:val="16"/>
          <w:lang w:val="hy-AM"/>
        </w:rPr>
        <w:t>телефон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номер</w:t>
      </w:r>
    </w:p>
    <w:p w14:paraId="035E86BC" w14:textId="77777777" w:rsidR="00532D6C" w:rsidRPr="00E84C88" w:rsidRDefault="00532D6C" w:rsidP="00532D6C">
      <w:pPr>
        <w:spacing w:after="0" w:line="240" w:lineRule="auto"/>
        <w:ind w:firstLine="709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5C639A0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Настоящим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объявление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и: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сертификация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том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,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что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  <w:proofErr w:type="gramEnd"/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14:paraId="741A216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Имя:</w:t>
      </w:r>
    </w:p>
    <w:p w14:paraId="297FE168" w14:textId="0D579CAA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удовлетворение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EA6087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цитировать</w:t>
      </w:r>
      <w:proofErr w:type="spellEnd"/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приглашению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учредил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права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требования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предпринимать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признанным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случае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приглашению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чтобы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течение срока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отправьте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квалификация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обеспечение </w:t>
      </w:r>
      <w:r w:rsidRPr="00E84C88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7"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14:paraId="29F711CC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2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="001A3021" w:rsidRPr="00E84C88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ЛМ </w:t>
      </w:r>
      <w:r w:rsidR="001A3021" w:rsidRPr="00E84C88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ТАКТ </w:t>
      </w:r>
      <w:r w:rsidR="001A3021" w:rsidRPr="00E84C88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ГАПЗБ </w:t>
      </w:r>
      <w:r w:rsidR="001A3021" w:rsidRPr="00E84C88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>-24/04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на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опрос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участвовать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рамке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  <w:r w:rsidRPr="00E84C88">
        <w:rPr>
          <w:rFonts w:ascii="GHEA Grapalat" w:eastAsia="Times New Roman" w:hAnsi="GHEA Grapalat" w:cs="Sylfaen"/>
          <w:lang w:val="es-ES"/>
        </w:rPr>
        <w:t xml:space="preserve">  </w:t>
      </w:r>
    </w:p>
    <w:p w14:paraId="06728FBC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слабый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отдал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proofErr w:type="gram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или</w:t>
      </w:r>
      <w:proofErr w:type="spellEnd"/>
      <w:proofErr w:type="gram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слабый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давать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доминирующий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позиция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злоупотреблять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и: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антиконкурентный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соглашение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_</w:t>
      </w:r>
    </w:p>
    <w:p w14:paraId="7400E3DA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отсутствующий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приглашению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определенный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  <w:proofErr w:type="gram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к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</w:p>
    <w:p w14:paraId="61322A1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5C8687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взаимосвязаны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люди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proofErr w:type="gram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или</w:t>
      </w:r>
      <w:proofErr w:type="spellEnd"/>
      <w:proofErr w:type="gram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)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 </w:t>
      </w:r>
      <w:proofErr w:type="spell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из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14:paraId="300B377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395AB04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учредил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или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более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чем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пятьдесят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процент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к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</w:p>
    <w:p w14:paraId="6728B56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1FC34F8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принадлежащий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имею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долю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_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_ _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организации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одновременный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участие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случай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_</w:t>
      </w:r>
    </w:p>
    <w:p w14:paraId="22CF19EE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7E228D28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так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Представляет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proofErr w:type="spellStart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из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настоящий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бенефициары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касательно</w:t>
      </w:r>
      <w:proofErr w:type="spellEnd"/>
    </w:p>
    <w:p w14:paraId="0E8E459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0310C10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14:paraId="34CAA14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информация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содержащий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Веб-сайт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связь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: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-------------------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-------------------- ---- </w:t>
      </w:r>
      <w:r w:rsidRPr="00E84C88">
        <w:rPr>
          <w:rFonts w:ascii="GHEA Grapalat" w:eastAsia="Times New Roman" w:hAnsi="GHEA Grapalat" w:cs="Arial"/>
          <w:sz w:val="18"/>
          <w:szCs w:val="18"/>
          <w:lang w:val="hy-AM"/>
        </w:rPr>
        <w:t>* *</w:t>
      </w:r>
      <w:r w:rsidRPr="00E84C88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5C9927C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7A982D72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Прикрепил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представлен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предложенный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14:paraId="3B14700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1A1B12C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продукта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полный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Описание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соответствии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с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Приложение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1.1._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_ 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>_</w:t>
      </w:r>
    </w:p>
    <w:p w14:paraId="1BABA898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36F9C52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BCCCC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4ABF0B3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1E1EFE6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>_____________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лидера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vertAlign w:val="superscript"/>
          <w:lang w:val="ru-RU"/>
        </w:rPr>
        <w:t xml:space="preserve">имя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vertAlign w:val="superscript"/>
          <w:lang w:val="ru-RU"/>
        </w:rPr>
        <w:t xml:space="preserve">местоимение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)</w:t>
      </w:r>
    </w:p>
    <w:p w14:paraId="2613583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14:paraId="4F2C0DC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681A207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w:id="8"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4D5BD7B5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76F253A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DF4002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1.1</w:t>
      </w:r>
    </w:p>
    <w:p w14:paraId="74B7C3F1" w14:textId="3174A37E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48E4EF95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11C80ADD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14:paraId="42556AB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EB0129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ОПИСАНИЕ:</w:t>
      </w:r>
    </w:p>
    <w:p w14:paraId="0F985B36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предложенный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14:paraId="62EFEDDF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29857A40" w14:textId="37081D59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EA6087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</w:p>
    <w:p w14:paraId="00AFB4D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имя</w:t>
      </w:r>
    </w:p>
    <w:p w14:paraId="6FB9F39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рамке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ниже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Представляет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ее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предложенный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продукта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полный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Описание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>: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14:paraId="4BC31DB5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1757882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E84C88" w14:paraId="6040B792" w14:textId="77777777" w:rsidTr="00532D6C">
        <w:tc>
          <w:tcPr>
            <w:tcW w:w="1368" w:type="dxa"/>
            <w:vMerge w:val="restart"/>
            <w:vAlign w:val="center"/>
          </w:tcPr>
          <w:p w14:paraId="140E89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Доза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для</w:t>
            </w:r>
            <w:proofErr w:type="spellEnd"/>
          </w:p>
        </w:tc>
        <w:tc>
          <w:tcPr>
            <w:tcW w:w="8550" w:type="dxa"/>
            <w:gridSpan w:val="5"/>
            <w:vAlign w:val="center"/>
          </w:tcPr>
          <w:p w14:paraId="0CB6EA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рекомендуемые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продукта</w:t>
            </w:r>
            <w:proofErr w:type="spellEnd"/>
          </w:p>
        </w:tc>
      </w:tr>
      <w:tr w:rsidR="00532D6C" w:rsidRPr="00E84C88" w14:paraId="0795DDA3" w14:textId="77777777" w:rsidTr="00532D6C">
        <w:tc>
          <w:tcPr>
            <w:tcW w:w="1368" w:type="dxa"/>
            <w:vMerge/>
            <w:vAlign w:val="center"/>
          </w:tcPr>
          <w:p w14:paraId="2DCF56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0626D2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>Ирме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имя</w:t>
            </w:r>
          </w:p>
        </w:tc>
        <w:tc>
          <w:tcPr>
            <w:tcW w:w="2003" w:type="dxa"/>
            <w:vAlign w:val="center"/>
          </w:tcPr>
          <w:p w14:paraId="1A71D4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товар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знак</w:t>
            </w:r>
            <w:proofErr w:type="spellEnd"/>
          </w:p>
        </w:tc>
        <w:tc>
          <w:tcPr>
            <w:tcW w:w="1757" w:type="dxa"/>
            <w:vAlign w:val="center"/>
          </w:tcPr>
          <w:p w14:paraId="1BF2C83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бренд</w:t>
            </w:r>
          </w:p>
        </w:tc>
        <w:tc>
          <w:tcPr>
            <w:tcW w:w="1530" w:type="dxa"/>
            <w:vAlign w:val="center"/>
          </w:tcPr>
          <w:p w14:paraId="4BF693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производителя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имя</w:t>
            </w:r>
            <w:proofErr w:type="spellEnd"/>
          </w:p>
        </w:tc>
        <w:tc>
          <w:tcPr>
            <w:tcW w:w="1800" w:type="dxa"/>
            <w:vAlign w:val="center"/>
          </w:tcPr>
          <w:p w14:paraId="4D7474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технический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характеристики</w:t>
            </w:r>
            <w:proofErr w:type="spellEnd"/>
          </w:p>
        </w:tc>
      </w:tr>
      <w:tr w:rsidR="00532D6C" w:rsidRPr="00E84C88" w14:paraId="7D2191EA" w14:textId="77777777" w:rsidTr="00532D6C">
        <w:tc>
          <w:tcPr>
            <w:tcW w:w="1368" w:type="dxa"/>
          </w:tcPr>
          <w:p w14:paraId="1B647CC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79147BFE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21E5AFF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039C77C4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24AB564C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C1A6F0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06FFB038" w14:textId="77777777" w:rsidTr="00532D6C">
        <w:tc>
          <w:tcPr>
            <w:tcW w:w="1368" w:type="dxa"/>
          </w:tcPr>
          <w:p w14:paraId="0BE7B75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53707B43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1D359534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2BA9B9E4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294D3D0A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132B80FA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4E4CF691" w14:textId="77777777" w:rsidTr="00532D6C">
        <w:tc>
          <w:tcPr>
            <w:tcW w:w="1368" w:type="dxa"/>
          </w:tcPr>
          <w:p w14:paraId="1A180D11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27BA0BE9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2767AF1B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4FB560E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7C5312F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1A0BB5DF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799BE83F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6D29B557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41EBF91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5AA80C58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BEE70B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56834F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  <w:t xml:space="preserve">    </w:t>
      </w:r>
    </w:p>
    <w:p w14:paraId="09C5B37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руководителя: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фамилия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подпись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0081AE4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0A06899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37D861F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0333CB8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513435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F0B703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14:paraId="74DDF33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1C9104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9813DC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E2C66B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86D86B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CD7286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536ABA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D64C9C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9F12B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79DF4E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C86C5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0F181E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C11402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CD6EBB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C1D934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5A74BA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0D349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BA8055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7E184B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AD3D9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E21A7D9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C30F45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D19A20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B693E1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F7F822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9B1A3F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EEBBCE7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74BACE05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3D7E896E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3A6B254A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3B826A0A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152AD987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27E7C5FE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01A372BA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7674E7B0" w14:textId="77777777" w:rsidR="00E84C88" w:rsidRDefault="00E84C88" w:rsidP="00532D6C">
      <w:pPr>
        <w:keepNext/>
        <w:spacing w:after="0" w:line="240" w:lineRule="auto"/>
        <w:ind w:firstLine="567"/>
        <w:jc w:val="right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</w:p>
    <w:p w14:paraId="7DE94BE3" w14:textId="77777777" w:rsidR="00E84C88" w:rsidRDefault="00E84C88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</w:p>
    <w:p w14:paraId="7A114011" w14:textId="77777777" w:rsidR="00532D6C" w:rsidRPr="00E84C88" w:rsidRDefault="00532D6C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Приложение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1.2**</w:t>
      </w:r>
    </w:p>
    <w:p w14:paraId="02D3CF14" w14:textId="77777777" w:rsidR="00532D6C" w:rsidRPr="00E84C88" w:rsidRDefault="001A3021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LM-THAT-GHAPZB-24/04</w:t>
      </w:r>
    </w:p>
    <w:p w14:paraId="12BBF255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приглашения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запросить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ценовое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предложение</w:t>
      </w:r>
      <w:proofErr w:type="spellEnd"/>
    </w:p>
    <w:p w14:paraId="4F4C65F8" w14:textId="77777777" w:rsidR="00532D6C" w:rsidRPr="00E84C88" w:rsidRDefault="00532D6C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/>
        </w:rPr>
      </w:pPr>
    </w:p>
    <w:p w14:paraId="40F0C9B0" w14:textId="77777777" w:rsidR="00532D6C" w:rsidRPr="00E84C88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ФОРМА</w:t>
      </w:r>
    </w:p>
    <w:p w14:paraId="707642AC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ДЕКЛАРАЦИЯ ФАКТИЧЕСКИХ БЕНЕФИЦИАРОВ</w:t>
      </w:r>
    </w:p>
    <w:p w14:paraId="03E8A33E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</w:p>
    <w:p w14:paraId="0ECB4496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Организация</w:t>
      </w:r>
      <w:proofErr w:type="spellEnd"/>
    </w:p>
    <w:p w14:paraId="2712F7C6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Данные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компании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E84C88" w14:paraId="793C9072" w14:textId="77777777" w:rsidTr="00532D6C">
        <w:tc>
          <w:tcPr>
            <w:tcW w:w="2836" w:type="dxa"/>
            <w:shd w:val="clear" w:color="auto" w:fill="D9E2F3"/>
            <w:vAlign w:val="center"/>
          </w:tcPr>
          <w:p w14:paraId="1DB8332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3E8E6EC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2B8C627" w14:textId="77777777" w:rsidTr="00532D6C">
        <w:tc>
          <w:tcPr>
            <w:tcW w:w="2836" w:type="dxa"/>
            <w:shd w:val="clear" w:color="auto" w:fill="D9E2F3"/>
            <w:vAlign w:val="center"/>
          </w:tcPr>
          <w:p w14:paraId="237E628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Название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на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латыни</w:t>
            </w:r>
            <w:proofErr w:type="spellEnd"/>
          </w:p>
        </w:tc>
        <w:tc>
          <w:tcPr>
            <w:tcW w:w="6180" w:type="dxa"/>
            <w:vAlign w:val="center"/>
          </w:tcPr>
          <w:p w14:paraId="42975586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304507DA" w14:textId="77777777" w:rsidTr="00532D6C">
        <w:tc>
          <w:tcPr>
            <w:tcW w:w="2836" w:type="dxa"/>
            <w:shd w:val="clear" w:color="auto" w:fill="D9E2F3"/>
            <w:vAlign w:val="center"/>
          </w:tcPr>
          <w:p w14:paraId="4596A32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Государственный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регистрационный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номер</w:t>
            </w:r>
            <w:proofErr w:type="spellEnd"/>
          </w:p>
        </w:tc>
        <w:tc>
          <w:tcPr>
            <w:tcW w:w="6180" w:type="dxa"/>
            <w:vAlign w:val="center"/>
          </w:tcPr>
          <w:p w14:paraId="3EFDF8F8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0B7288EE" w14:textId="77777777" w:rsidTr="00532D6C">
        <w:tc>
          <w:tcPr>
            <w:tcW w:w="2836" w:type="dxa"/>
            <w:shd w:val="clear" w:color="auto" w:fill="D9E2F3"/>
            <w:vAlign w:val="center"/>
          </w:tcPr>
          <w:p w14:paraId="634B142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Дата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месяц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год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25113D4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26B6C931" w14:textId="77777777" w:rsidTr="00532D6C">
        <w:tc>
          <w:tcPr>
            <w:tcW w:w="2836" w:type="dxa"/>
            <w:shd w:val="clear" w:color="auto" w:fill="D9E2F3"/>
            <w:vAlign w:val="center"/>
          </w:tcPr>
          <w:p w14:paraId="43FBCEE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Адрес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регистрации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6180" w:type="dxa"/>
            <w:vAlign w:val="center"/>
          </w:tcPr>
          <w:p w14:paraId="2E3E4A5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1BDDD0F8" w14:textId="77777777" w:rsidTr="00532D6C">
        <w:tc>
          <w:tcPr>
            <w:tcW w:w="2836" w:type="dxa"/>
            <w:shd w:val="clear" w:color="auto" w:fill="D9E2F3"/>
            <w:vAlign w:val="center"/>
          </w:tcPr>
          <w:p w14:paraId="4D51319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Государство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3EE96BEA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6A607819" w14:textId="77777777" w:rsidTr="00532D6C">
        <w:tc>
          <w:tcPr>
            <w:tcW w:w="2836" w:type="dxa"/>
            <w:shd w:val="clear" w:color="auto" w:fill="D9E2F3"/>
            <w:vAlign w:val="center"/>
          </w:tcPr>
          <w:p w14:paraId="27A66F3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Имя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и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руководителя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исполнительного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органа</w:t>
            </w:r>
            <w:proofErr w:type="spellEnd"/>
          </w:p>
        </w:tc>
        <w:tc>
          <w:tcPr>
            <w:tcW w:w="6180" w:type="dxa"/>
            <w:vAlign w:val="center"/>
          </w:tcPr>
          <w:p w14:paraId="370588DE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11EC53E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Лицо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подающее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декларацию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1CBCDEE7" w14:textId="77777777" w:rsidTr="00532D6C">
        <w:tc>
          <w:tcPr>
            <w:tcW w:w="2835" w:type="dxa"/>
            <w:shd w:val="clear" w:color="auto" w:fill="D9E2F3"/>
            <w:vAlign w:val="center"/>
          </w:tcPr>
          <w:p w14:paraId="325C030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Имя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и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лица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подающего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0EEC5D1D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551A176C" w14:textId="77777777" w:rsidTr="00532D6C">
        <w:tc>
          <w:tcPr>
            <w:tcW w:w="2835" w:type="dxa"/>
            <w:shd w:val="clear" w:color="auto" w:fill="D9E2F3"/>
            <w:vAlign w:val="center"/>
          </w:tcPr>
          <w:p w14:paraId="14C014B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Должность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лица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подающего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27E69CCC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650177D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Подача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заявления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2BBEBD81" w14:textId="77777777" w:rsidTr="00532D6C">
        <w:tc>
          <w:tcPr>
            <w:tcW w:w="2835" w:type="dxa"/>
            <w:shd w:val="clear" w:color="auto" w:fill="D9E2F3"/>
            <w:vAlign w:val="center"/>
          </w:tcPr>
          <w:p w14:paraId="045FDC70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Декларация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подписание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день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месяц год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 _</w:t>
            </w:r>
          </w:p>
        </w:tc>
        <w:tc>
          <w:tcPr>
            <w:tcW w:w="6180" w:type="dxa"/>
            <w:vAlign w:val="center"/>
          </w:tcPr>
          <w:p w14:paraId="6C9859ED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398A66E1" w14:textId="77777777" w:rsidTr="00532D6C">
        <w:tc>
          <w:tcPr>
            <w:tcW w:w="2835" w:type="dxa"/>
            <w:shd w:val="clear" w:color="auto" w:fill="D9E2F3"/>
            <w:vAlign w:val="center"/>
          </w:tcPr>
          <w:p w14:paraId="4F78C0A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Декларация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страниц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считать</w:t>
            </w:r>
            <w:proofErr w:type="spellEnd"/>
          </w:p>
        </w:tc>
        <w:tc>
          <w:tcPr>
            <w:tcW w:w="6180" w:type="dxa"/>
            <w:vAlign w:val="center"/>
          </w:tcPr>
          <w:p w14:paraId="66828DE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3F35776" w14:textId="77777777" w:rsidTr="00532D6C">
        <w:tc>
          <w:tcPr>
            <w:tcW w:w="2835" w:type="dxa"/>
            <w:shd w:val="clear" w:color="auto" w:fill="D9E2F3"/>
            <w:vAlign w:val="center"/>
          </w:tcPr>
          <w:p w14:paraId="0D9993A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Декларация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представитель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человек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подпись</w:t>
            </w:r>
            <w:proofErr w:type="spellEnd"/>
          </w:p>
        </w:tc>
        <w:tc>
          <w:tcPr>
            <w:tcW w:w="6180" w:type="dxa"/>
            <w:vAlign w:val="center"/>
          </w:tcPr>
          <w:p w14:paraId="57C2B70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096F2941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088E5EDC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Акции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листинг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данные</w:t>
      </w:r>
      <w:proofErr w:type="spellEnd"/>
    </w:p>
    <w:p w14:paraId="58D9D2E5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Акции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листинг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F0E46A5" w14:textId="77777777" w:rsidTr="00532D6C">
        <w:tc>
          <w:tcPr>
            <w:tcW w:w="2835" w:type="dxa"/>
            <w:shd w:val="clear" w:color="auto" w:fill="D9E2F3"/>
            <w:vAlign w:val="center"/>
          </w:tcPr>
          <w:p w14:paraId="377C852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Запас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фондового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рынка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3F0C89C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2D85E4D" w14:textId="77777777" w:rsidTr="00532D6C">
        <w:tc>
          <w:tcPr>
            <w:tcW w:w="2835" w:type="dxa"/>
            <w:shd w:val="clear" w:color="auto" w:fill="D9E2F3"/>
            <w:vAlign w:val="center"/>
          </w:tcPr>
          <w:p w14:paraId="41B9205A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Связь: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 бирже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доступный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  <w:tc>
          <w:tcPr>
            <w:tcW w:w="6180" w:type="dxa"/>
            <w:vAlign w:val="center"/>
          </w:tcPr>
          <w:p w14:paraId="761AF28F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1A6574F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Организация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контроллер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юридический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человек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650FBC4B" w14:textId="77777777" w:rsidTr="00532D6C">
        <w:tc>
          <w:tcPr>
            <w:tcW w:w="2835" w:type="dxa"/>
            <w:shd w:val="clear" w:color="auto" w:fill="D9E2F3"/>
            <w:vAlign w:val="center"/>
          </w:tcPr>
          <w:p w14:paraId="2570596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62229DE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45FDBBD" w14:textId="77777777" w:rsidTr="00532D6C">
        <w:tc>
          <w:tcPr>
            <w:tcW w:w="2835" w:type="dxa"/>
            <w:shd w:val="clear" w:color="auto" w:fill="D9E2F3"/>
            <w:vAlign w:val="center"/>
          </w:tcPr>
          <w:p w14:paraId="27B7773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Латинская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</w:p>
        </w:tc>
        <w:tc>
          <w:tcPr>
            <w:tcW w:w="6180" w:type="dxa"/>
            <w:vAlign w:val="center"/>
          </w:tcPr>
          <w:p w14:paraId="446651E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14F2634" w14:textId="77777777" w:rsidTr="00532D6C">
        <w:tc>
          <w:tcPr>
            <w:tcW w:w="2835" w:type="dxa"/>
            <w:shd w:val="clear" w:color="auto" w:fill="D9E2F3"/>
            <w:vAlign w:val="center"/>
          </w:tcPr>
          <w:p w14:paraId="0C7DA19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Состояние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Регистрация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6180" w:type="dxa"/>
            <w:vAlign w:val="center"/>
          </w:tcPr>
          <w:p w14:paraId="4AAC5BE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A3E1CE0" w14:textId="77777777" w:rsidTr="00532D6C">
        <w:tc>
          <w:tcPr>
            <w:tcW w:w="2835" w:type="dxa"/>
            <w:shd w:val="clear" w:color="auto" w:fill="D9E2F3"/>
            <w:vAlign w:val="center"/>
          </w:tcPr>
          <w:p w14:paraId="64797EF1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Постановка на учет: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день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месяц год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 _</w:t>
            </w:r>
          </w:p>
        </w:tc>
        <w:tc>
          <w:tcPr>
            <w:tcW w:w="6180" w:type="dxa"/>
            <w:vAlign w:val="center"/>
          </w:tcPr>
          <w:p w14:paraId="2407CC87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214319E1" w14:textId="77777777" w:rsidTr="00532D6C">
        <w:tc>
          <w:tcPr>
            <w:tcW w:w="2835" w:type="dxa"/>
            <w:shd w:val="clear" w:color="auto" w:fill="D9E2F3"/>
            <w:vAlign w:val="center"/>
          </w:tcPr>
          <w:p w14:paraId="1BE6A24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Постановка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учет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6180" w:type="dxa"/>
            <w:vAlign w:val="center"/>
          </w:tcPr>
          <w:p w14:paraId="79ED57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0A96EF8" w14:textId="77777777" w:rsidTr="00532D6C">
        <w:tc>
          <w:tcPr>
            <w:tcW w:w="2835" w:type="dxa"/>
            <w:shd w:val="clear" w:color="auto" w:fill="D9E2F3"/>
            <w:vAlign w:val="center"/>
          </w:tcPr>
          <w:p w14:paraId="264485C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Постановка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учет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штат</w:t>
            </w:r>
            <w:proofErr w:type="spellEnd"/>
          </w:p>
        </w:tc>
        <w:tc>
          <w:tcPr>
            <w:tcW w:w="6180" w:type="dxa"/>
            <w:vAlign w:val="center"/>
          </w:tcPr>
          <w:p w14:paraId="2DCC461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2E06300" w14:textId="77777777" w:rsidTr="00532D6C">
        <w:tc>
          <w:tcPr>
            <w:tcW w:w="2835" w:type="dxa"/>
            <w:shd w:val="clear" w:color="auto" w:fill="D9E2F3"/>
            <w:vAlign w:val="center"/>
          </w:tcPr>
          <w:p w14:paraId="4F12E3A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Исполнительный: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тела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вести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имя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6180" w:type="dxa"/>
            <w:vAlign w:val="center"/>
          </w:tcPr>
          <w:p w14:paraId="22B55DE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1542C90D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Контроль</w:t>
      </w:r>
      <w:proofErr w:type="spellEnd"/>
      <w:r w:rsidRPr="00E84C88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уровень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51D7B2B6" w14:textId="77777777" w:rsidTr="00532D6C">
        <w:tc>
          <w:tcPr>
            <w:tcW w:w="2836" w:type="dxa"/>
            <w:shd w:val="clear" w:color="auto" w:fill="D9E2F3"/>
            <w:vAlign w:val="center"/>
          </w:tcPr>
          <w:p w14:paraId="3E27A73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размер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6178" w:type="dxa"/>
            <w:vAlign w:val="center"/>
          </w:tcPr>
          <w:p w14:paraId="12473C0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2FF680B" w14:textId="77777777" w:rsidTr="00532D6C">
        <w:tc>
          <w:tcPr>
            <w:tcW w:w="2836" w:type="dxa"/>
            <w:shd w:val="clear" w:color="auto" w:fill="D9E2F3"/>
            <w:vAlign w:val="center"/>
          </w:tcPr>
          <w:p w14:paraId="5AEFD0D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6178" w:type="dxa"/>
            <w:vAlign w:val="center"/>
          </w:tcPr>
          <w:p w14:paraId="3D2C01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Непосредственно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  <w:p w14:paraId="5C4D0D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Косвенный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</w:tc>
      </w:tr>
    </w:tbl>
    <w:p w14:paraId="6B4728AA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 xml:space="preserve">Государство 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>сообщество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>или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>Международный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>организация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b/>
          <w:color w:val="000000"/>
          <w:sz w:val="24"/>
          <w:szCs w:val="24"/>
          <w:lang w:val="ru-RU"/>
        </w:rPr>
        <w:t>участие</w:t>
      </w:r>
    </w:p>
    <w:p w14:paraId="23EFE437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государства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или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сообщество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участие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705BE8AF" w14:textId="77777777" w:rsidTr="00532D6C">
        <w:tc>
          <w:tcPr>
            <w:tcW w:w="2837" w:type="dxa"/>
            <w:shd w:val="clear" w:color="auto" w:fill="D9E2F3"/>
            <w:vAlign w:val="center"/>
          </w:tcPr>
          <w:p w14:paraId="4512DF8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государства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00163E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5889F7" w14:textId="77777777" w:rsidTr="00532D6C">
        <w:tc>
          <w:tcPr>
            <w:tcW w:w="2837" w:type="dxa"/>
            <w:shd w:val="clear" w:color="auto" w:fill="D9E2F3"/>
            <w:vAlign w:val="center"/>
          </w:tcPr>
          <w:p w14:paraId="10FA857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сообщества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75DE686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4938C33" w14:textId="77777777" w:rsidTr="00532D6C">
        <w:tc>
          <w:tcPr>
            <w:tcW w:w="2837" w:type="dxa"/>
            <w:shd w:val="clear" w:color="auto" w:fill="D9E2F3"/>
            <w:vAlign w:val="center"/>
          </w:tcPr>
          <w:p w14:paraId="0FB1B27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размер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6180" w:type="dxa"/>
            <w:vAlign w:val="center"/>
          </w:tcPr>
          <w:p w14:paraId="2F17F15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BB1EC29" w14:textId="77777777" w:rsidTr="00532D6C">
        <w:tc>
          <w:tcPr>
            <w:tcW w:w="2837" w:type="dxa"/>
            <w:shd w:val="clear" w:color="auto" w:fill="D9E2F3"/>
            <w:vAlign w:val="center"/>
          </w:tcPr>
          <w:p w14:paraId="6B764D5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6180" w:type="dxa"/>
            <w:vAlign w:val="center"/>
          </w:tcPr>
          <w:p w14:paraId="3481705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Непосредственно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  <w:p w14:paraId="64BEEDB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Косвенный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</w:tc>
      </w:tr>
    </w:tbl>
    <w:p w14:paraId="43BD853C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Международный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организация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участие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68E1107F" w14:textId="77777777" w:rsidTr="00532D6C">
        <w:tc>
          <w:tcPr>
            <w:tcW w:w="2837" w:type="dxa"/>
            <w:shd w:val="clear" w:color="auto" w:fill="D9E2F3"/>
            <w:vAlign w:val="center"/>
          </w:tcPr>
          <w:p w14:paraId="58AD2C4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Международный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0689A08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CDF1652" w14:textId="77777777" w:rsidTr="00532D6C">
        <w:tc>
          <w:tcPr>
            <w:tcW w:w="2837" w:type="dxa"/>
            <w:shd w:val="clear" w:color="auto" w:fill="D9E2F3"/>
            <w:vAlign w:val="center"/>
          </w:tcPr>
          <w:p w14:paraId="1D42B8B9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Международный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организация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имя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Латинская буква</w:t>
            </w:r>
          </w:p>
        </w:tc>
        <w:tc>
          <w:tcPr>
            <w:tcW w:w="6180" w:type="dxa"/>
            <w:vAlign w:val="center"/>
          </w:tcPr>
          <w:p w14:paraId="23B549DB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54B396C5" w14:textId="77777777" w:rsidTr="00532D6C">
        <w:tc>
          <w:tcPr>
            <w:tcW w:w="2837" w:type="dxa"/>
            <w:shd w:val="clear" w:color="auto" w:fill="D9E2F3"/>
            <w:vAlign w:val="center"/>
          </w:tcPr>
          <w:p w14:paraId="156837B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размер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6180" w:type="dxa"/>
            <w:vAlign w:val="center"/>
          </w:tcPr>
          <w:p w14:paraId="5A2EE92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8AC145A" w14:textId="77777777" w:rsidTr="00532D6C">
        <w:tc>
          <w:tcPr>
            <w:tcW w:w="2837" w:type="dxa"/>
            <w:shd w:val="clear" w:color="auto" w:fill="D9E2F3"/>
            <w:vAlign w:val="center"/>
          </w:tcPr>
          <w:p w14:paraId="08ABEB5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6180" w:type="dxa"/>
            <w:vAlign w:val="center"/>
          </w:tcPr>
          <w:p w14:paraId="467058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Непосредственно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  <w:p w14:paraId="5EFC1B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Косвенный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</w:tc>
      </w:tr>
    </w:tbl>
    <w:p w14:paraId="4C95633D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14:paraId="1A0CEAE3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Настоящий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бенефициар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данные</w:t>
      </w:r>
      <w:proofErr w:type="spellEnd"/>
    </w:p>
    <w:p w14:paraId="7C9BC421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Персональный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личность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сертификатор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3CAF80B3" w14:textId="77777777" w:rsidTr="00532D6C">
        <w:tc>
          <w:tcPr>
            <w:tcW w:w="2836" w:type="dxa"/>
            <w:shd w:val="clear" w:color="auto" w:fill="D9E2F3"/>
            <w:vAlign w:val="center"/>
          </w:tcPr>
          <w:p w14:paraId="7EC012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78" w:type="dxa"/>
            <w:vAlign w:val="center"/>
          </w:tcPr>
          <w:p w14:paraId="2997B96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7E514B9" w14:textId="77777777" w:rsidTr="00532D6C">
        <w:tc>
          <w:tcPr>
            <w:tcW w:w="2836" w:type="dxa"/>
            <w:shd w:val="clear" w:color="auto" w:fill="D9E2F3"/>
            <w:vAlign w:val="center"/>
          </w:tcPr>
          <w:p w14:paraId="33E9314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6178" w:type="dxa"/>
            <w:vAlign w:val="center"/>
          </w:tcPr>
          <w:p w14:paraId="1414AAB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5A5D1E1" w14:textId="77777777" w:rsidTr="00532D6C">
        <w:tc>
          <w:tcPr>
            <w:tcW w:w="2836" w:type="dxa"/>
            <w:shd w:val="clear" w:color="auto" w:fill="D9E2F3"/>
            <w:vAlign w:val="center"/>
          </w:tcPr>
          <w:p w14:paraId="2A5907E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латинская</w:t>
            </w:r>
            <w:proofErr w:type="spellEnd"/>
            <w:proofErr w:type="gram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3490E4C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C3197B" w14:textId="77777777" w:rsidTr="00532D6C">
        <w:tc>
          <w:tcPr>
            <w:tcW w:w="2836" w:type="dxa"/>
            <w:shd w:val="clear" w:color="auto" w:fill="D9E2F3"/>
            <w:vAlign w:val="center"/>
          </w:tcPr>
          <w:p w14:paraId="35717CE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латинская</w:t>
            </w:r>
            <w:proofErr w:type="spellEnd"/>
            <w:proofErr w:type="gram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5DD2884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436D3D3" w14:textId="77777777" w:rsidTr="00532D6C">
        <w:tc>
          <w:tcPr>
            <w:tcW w:w="2836" w:type="dxa"/>
            <w:shd w:val="clear" w:color="auto" w:fill="D9E2F3"/>
            <w:vAlign w:val="center"/>
          </w:tcPr>
          <w:p w14:paraId="07B5700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Гражданство</w:t>
            </w:r>
            <w:proofErr w:type="spellEnd"/>
          </w:p>
        </w:tc>
        <w:tc>
          <w:tcPr>
            <w:tcW w:w="6178" w:type="dxa"/>
            <w:vAlign w:val="center"/>
          </w:tcPr>
          <w:p w14:paraId="5697AF8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FF22EB1" w14:textId="77777777" w:rsidTr="00532D6C">
        <w:tc>
          <w:tcPr>
            <w:tcW w:w="2836" w:type="dxa"/>
            <w:shd w:val="clear" w:color="auto" w:fill="D9E2F3"/>
            <w:vAlign w:val="center"/>
          </w:tcPr>
          <w:p w14:paraId="1668F516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день рождения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день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месяц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lastRenderedPageBreak/>
              <w:t xml:space="preserve">год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 _</w:t>
            </w:r>
          </w:p>
        </w:tc>
        <w:tc>
          <w:tcPr>
            <w:tcW w:w="6178" w:type="dxa"/>
            <w:vAlign w:val="center"/>
          </w:tcPr>
          <w:p w14:paraId="538EFFA5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78F5F64B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Персона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подтверждающий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документ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6A4583FF" w14:textId="77777777" w:rsidTr="00532D6C">
        <w:tc>
          <w:tcPr>
            <w:tcW w:w="2837" w:type="dxa"/>
            <w:shd w:val="clear" w:color="auto" w:fill="D9E2F3"/>
            <w:vAlign w:val="center"/>
          </w:tcPr>
          <w:p w14:paraId="0EF68BB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документа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6178" w:type="dxa"/>
            <w:vAlign w:val="center"/>
          </w:tcPr>
          <w:p w14:paraId="235AB7A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FBA477C" w14:textId="77777777" w:rsidTr="00532D6C">
        <w:tc>
          <w:tcPr>
            <w:tcW w:w="2837" w:type="dxa"/>
            <w:shd w:val="clear" w:color="auto" w:fill="D9E2F3"/>
            <w:vAlign w:val="center"/>
          </w:tcPr>
          <w:p w14:paraId="07E5BC2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документа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6178" w:type="dxa"/>
            <w:vAlign w:val="center"/>
          </w:tcPr>
          <w:p w14:paraId="1370214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121BB21" w14:textId="77777777" w:rsidTr="00532D6C">
        <w:tc>
          <w:tcPr>
            <w:tcW w:w="2837" w:type="dxa"/>
            <w:shd w:val="clear" w:color="auto" w:fill="D9E2F3"/>
            <w:vAlign w:val="center"/>
          </w:tcPr>
          <w:p w14:paraId="385548F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Обеспечение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день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месяц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год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_ _</w:t>
            </w:r>
          </w:p>
        </w:tc>
        <w:tc>
          <w:tcPr>
            <w:tcW w:w="6178" w:type="dxa"/>
            <w:vAlign w:val="center"/>
          </w:tcPr>
          <w:p w14:paraId="3ADC512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E59C859" w14:textId="77777777" w:rsidTr="00532D6C">
        <w:tc>
          <w:tcPr>
            <w:tcW w:w="2837" w:type="dxa"/>
            <w:shd w:val="clear" w:color="auto" w:fill="D9E2F3"/>
            <w:vAlign w:val="center"/>
          </w:tcPr>
          <w:p w14:paraId="7614ADC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Провайдер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тело</w:t>
            </w:r>
            <w:proofErr w:type="spellEnd"/>
          </w:p>
        </w:tc>
        <w:tc>
          <w:tcPr>
            <w:tcW w:w="6178" w:type="dxa"/>
            <w:vAlign w:val="center"/>
          </w:tcPr>
          <w:p w14:paraId="125BFF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25CE14C" w14:textId="77777777" w:rsidTr="00532D6C">
        <w:tc>
          <w:tcPr>
            <w:tcW w:w="2837" w:type="dxa"/>
            <w:shd w:val="clear" w:color="auto" w:fill="D9E2F3"/>
            <w:vAlign w:val="center"/>
          </w:tcPr>
          <w:p w14:paraId="0567FE7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PSC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эквивалент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6178" w:type="dxa"/>
            <w:vAlign w:val="center"/>
          </w:tcPr>
          <w:p w14:paraId="0199BFB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403BBFDB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Персональный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бухгалтерский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учет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адрес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4C766F23" w14:textId="77777777" w:rsidTr="00532D6C">
        <w:tc>
          <w:tcPr>
            <w:tcW w:w="2837" w:type="dxa"/>
            <w:shd w:val="clear" w:color="auto" w:fill="D9E2F3"/>
            <w:vAlign w:val="center"/>
          </w:tcPr>
          <w:p w14:paraId="4F3C101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Штат</w:t>
            </w:r>
            <w:proofErr w:type="spellEnd"/>
          </w:p>
        </w:tc>
        <w:tc>
          <w:tcPr>
            <w:tcW w:w="6178" w:type="dxa"/>
            <w:vAlign w:val="center"/>
          </w:tcPr>
          <w:p w14:paraId="4E41C6D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47384E" w14:textId="77777777" w:rsidTr="00532D6C">
        <w:tc>
          <w:tcPr>
            <w:tcW w:w="2837" w:type="dxa"/>
            <w:shd w:val="clear" w:color="auto" w:fill="D9E2F3"/>
            <w:vAlign w:val="center"/>
          </w:tcPr>
          <w:p w14:paraId="769278A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  <w:tc>
          <w:tcPr>
            <w:tcW w:w="6178" w:type="dxa"/>
            <w:vAlign w:val="center"/>
          </w:tcPr>
          <w:p w14:paraId="6C2C01A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1E7260F" w14:textId="77777777" w:rsidTr="00532D6C">
        <w:tc>
          <w:tcPr>
            <w:tcW w:w="2837" w:type="dxa"/>
            <w:shd w:val="clear" w:color="auto" w:fill="D9E2F3"/>
            <w:vAlign w:val="center"/>
          </w:tcPr>
          <w:p w14:paraId="1A47F8C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Административный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178" w:type="dxa"/>
            <w:vAlign w:val="center"/>
          </w:tcPr>
          <w:p w14:paraId="5620C30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2DB29C8" w14:textId="77777777" w:rsidTr="00532D6C">
        <w:tc>
          <w:tcPr>
            <w:tcW w:w="2837" w:type="dxa"/>
            <w:shd w:val="clear" w:color="auto" w:fill="D9E2F3"/>
            <w:vAlign w:val="center"/>
          </w:tcPr>
          <w:p w14:paraId="5BABD59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улицы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имя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здание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дом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квартира</w:t>
            </w:r>
          </w:p>
        </w:tc>
        <w:tc>
          <w:tcPr>
            <w:tcW w:w="6178" w:type="dxa"/>
            <w:vAlign w:val="center"/>
          </w:tcPr>
          <w:p w14:paraId="6A2E721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CDEA030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Персональный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резиденция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адрес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75DC79E3" w14:textId="77777777" w:rsidTr="00532D6C">
        <w:tc>
          <w:tcPr>
            <w:tcW w:w="2837" w:type="dxa"/>
            <w:shd w:val="clear" w:color="auto" w:fill="D9E2F3"/>
            <w:vAlign w:val="center"/>
          </w:tcPr>
          <w:p w14:paraId="03B45D0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Штат</w:t>
            </w:r>
            <w:proofErr w:type="spellEnd"/>
          </w:p>
        </w:tc>
        <w:tc>
          <w:tcPr>
            <w:tcW w:w="6178" w:type="dxa"/>
            <w:vAlign w:val="center"/>
          </w:tcPr>
          <w:p w14:paraId="3961BEA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C136ADA" w14:textId="77777777" w:rsidTr="00532D6C">
        <w:tc>
          <w:tcPr>
            <w:tcW w:w="2837" w:type="dxa"/>
            <w:shd w:val="clear" w:color="auto" w:fill="D9E2F3"/>
            <w:vAlign w:val="center"/>
          </w:tcPr>
          <w:p w14:paraId="263CFC8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  <w:tc>
          <w:tcPr>
            <w:tcW w:w="6178" w:type="dxa"/>
            <w:vAlign w:val="center"/>
          </w:tcPr>
          <w:p w14:paraId="0CB021F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E317246" w14:textId="77777777" w:rsidTr="00532D6C">
        <w:tc>
          <w:tcPr>
            <w:tcW w:w="2837" w:type="dxa"/>
            <w:shd w:val="clear" w:color="auto" w:fill="D9E2F3"/>
            <w:vAlign w:val="center"/>
          </w:tcPr>
          <w:p w14:paraId="6FF7058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Административный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178" w:type="dxa"/>
            <w:vAlign w:val="center"/>
          </w:tcPr>
          <w:p w14:paraId="729C388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C3AC473" w14:textId="77777777" w:rsidTr="00532D6C">
        <w:tc>
          <w:tcPr>
            <w:tcW w:w="2837" w:type="dxa"/>
            <w:shd w:val="clear" w:color="auto" w:fill="D9E2F3"/>
            <w:vAlign w:val="center"/>
          </w:tcPr>
          <w:p w14:paraId="79F9E2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улицы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имя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здание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дом 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квартира</w:t>
            </w:r>
          </w:p>
        </w:tc>
        <w:tc>
          <w:tcPr>
            <w:tcW w:w="6178" w:type="dxa"/>
            <w:vAlign w:val="center"/>
          </w:tcPr>
          <w:p w14:paraId="02748C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058F4DBE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Настоящий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быть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базы 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за исключением 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недропользования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поля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подотчетный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организации 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34243837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65A633F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lastRenderedPageBreak/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а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напрямую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косвенный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во владении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голоса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верно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дающий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акций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долей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долей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более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процент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напрямую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косвенный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манера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имеет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20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более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процент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участие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Законодательный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 столице</w:t>
            </w:r>
          </w:p>
        </w:tc>
      </w:tr>
      <w:tr w:rsidR="00532D6C" w:rsidRPr="00E84C88" w14:paraId="6551CA7D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C8D534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размер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04C06E3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9567045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DD1FD5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4508" w:type="dxa"/>
            <w:vAlign w:val="center"/>
          </w:tcPr>
          <w:p w14:paraId="4BEFF97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Непосредственно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  <w:p w14:paraId="50416F4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Косвенный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</w:tc>
      </w:tr>
      <w:tr w:rsidR="00532D6C" w:rsidRPr="00E84C88" w14:paraId="102C06AE" w14:textId="77777777" w:rsidTr="00532D6C">
        <w:tc>
          <w:tcPr>
            <w:tcW w:w="9016" w:type="dxa"/>
            <w:gridSpan w:val="2"/>
            <w:vAlign w:val="center"/>
          </w:tcPr>
          <w:p w14:paraId="041E0ED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б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реализует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фактический контроль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_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другой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означает</w:t>
            </w:r>
          </w:p>
        </w:tc>
      </w:tr>
      <w:tr w:rsidR="00532D6C" w:rsidRPr="00E84C88" w14:paraId="676BEC6D" w14:textId="77777777" w:rsidTr="00532D6C">
        <w:tc>
          <w:tcPr>
            <w:tcW w:w="9016" w:type="dxa"/>
            <w:gridSpan w:val="2"/>
            <w:vAlign w:val="center"/>
          </w:tcPr>
          <w:p w14:paraId="0408FA0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в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активность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общий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текущий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управление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исполнитель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чиновник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это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в случае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доступный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нет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и: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очков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требования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соответствие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физический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</w:p>
        </w:tc>
      </w:tr>
    </w:tbl>
    <w:p w14:paraId="3259F94D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Настоящий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быть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основы 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недропользование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поля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подотчетный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организации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для 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4AB29D95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40BDC16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а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напрямую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косвенный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манера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во владении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голос человека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верно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дающий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акций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долей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долей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более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процент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напрямую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косвенный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манера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имеет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10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более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процент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участие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Законодательный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 столице</w:t>
            </w:r>
          </w:p>
        </w:tc>
      </w:tr>
      <w:tr w:rsidR="00532D6C" w:rsidRPr="00E84C88" w14:paraId="4B878562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41544A4D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размер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59B338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3778E51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914E2C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Участие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4508" w:type="dxa"/>
            <w:vAlign w:val="center"/>
          </w:tcPr>
          <w:p w14:paraId="214C045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Непосредственно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  <w:p w14:paraId="7C50667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Косвенный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участие</w:t>
            </w:r>
            <w:proofErr w:type="spellEnd"/>
          </w:p>
        </w:tc>
      </w:tr>
      <w:tr w:rsidR="00532D6C" w:rsidRPr="00E84C88" w14:paraId="443D0E1B" w14:textId="77777777" w:rsidTr="00532D6C">
        <w:tc>
          <w:tcPr>
            <w:tcW w:w="9016" w:type="dxa"/>
            <w:gridSpan w:val="2"/>
            <w:vAlign w:val="center"/>
          </w:tcPr>
          <w:p w14:paraId="0C9B7DF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б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верно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имеет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назначить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удалять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управление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тела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члены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большинству</w:t>
            </w:r>
          </w:p>
        </w:tc>
      </w:tr>
      <w:tr w:rsidR="00532D6C" w:rsidRPr="00E84C88" w14:paraId="08A74259" w14:textId="77777777" w:rsidTr="00532D6C">
        <w:tc>
          <w:tcPr>
            <w:tcW w:w="9016" w:type="dxa"/>
            <w:gridSpan w:val="2"/>
            <w:vAlign w:val="center"/>
          </w:tcPr>
          <w:p w14:paraId="7552E85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в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от человека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бесплатно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полученный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подотчетный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 год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предшествующий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года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 течение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полученный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прибыли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минимум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15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процентов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по размеру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выгода</w:t>
            </w:r>
          </w:p>
        </w:tc>
      </w:tr>
      <w:tr w:rsidR="00532D6C" w:rsidRPr="00E84C88" w14:paraId="544F0187" w14:textId="77777777" w:rsidTr="00532D6C">
        <w:tc>
          <w:tcPr>
            <w:tcW w:w="9016" w:type="dxa"/>
            <w:gridSpan w:val="2"/>
            <w:vAlign w:val="center"/>
          </w:tcPr>
          <w:p w14:paraId="13A8F86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д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реализует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фактический контроль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_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другой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означает</w:t>
            </w:r>
          </w:p>
        </w:tc>
      </w:tr>
      <w:tr w:rsidR="00532D6C" w:rsidRPr="00E84C88" w14:paraId="25C167D3" w14:textId="77777777" w:rsidTr="00532D6C">
        <w:tc>
          <w:tcPr>
            <w:tcW w:w="9016" w:type="dxa"/>
            <w:gridSpan w:val="2"/>
            <w:vAlign w:val="center"/>
          </w:tcPr>
          <w:p w14:paraId="75FA7E0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э 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.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данные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юридический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активность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общий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текущий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управление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исполнитель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чиновник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это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в случае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lastRenderedPageBreak/>
              <w:t>доступный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нет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 xml:space="preserve">объявление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_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_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очков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требования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соответствие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физический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sz w:val="24"/>
                <w:szCs w:val="24"/>
                <w:lang w:val="ru-RU"/>
              </w:rPr>
              <w:t>человек</w:t>
            </w:r>
          </w:p>
        </w:tc>
      </w:tr>
    </w:tbl>
    <w:p w14:paraId="07B8D39C" w14:textId="77777777" w:rsidR="00532D6C" w:rsidRPr="00BD116B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lastRenderedPageBreak/>
        <w:t>Настоящий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положение дел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информация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C2BB214" w14:textId="77777777" w:rsidTr="00532D6C">
        <w:tc>
          <w:tcPr>
            <w:tcW w:w="2837" w:type="dxa"/>
            <w:shd w:val="clear" w:color="auto" w:fill="D9E2F3"/>
            <w:vAlign w:val="center"/>
          </w:tcPr>
          <w:p w14:paraId="589AC5DC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Настоящий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бенефициар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становиться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день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месяц год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 _</w:t>
            </w:r>
          </w:p>
        </w:tc>
        <w:tc>
          <w:tcPr>
            <w:tcW w:w="6180" w:type="dxa"/>
            <w:vAlign w:val="center"/>
          </w:tcPr>
          <w:p w14:paraId="44A57FFC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4E53851E" w14:textId="77777777" w:rsidTr="00532D6C">
        <w:tc>
          <w:tcPr>
            <w:tcW w:w="2837" w:type="dxa"/>
            <w:shd w:val="clear" w:color="auto" w:fill="D9E2F3"/>
            <w:vAlign w:val="center"/>
          </w:tcPr>
          <w:p w14:paraId="535B605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к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контроль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выполнение</w:t>
            </w:r>
            <w:proofErr w:type="spellEnd"/>
          </w:p>
        </w:tc>
        <w:tc>
          <w:tcPr>
            <w:tcW w:w="6180" w:type="dxa"/>
            <w:vAlign w:val="center"/>
          </w:tcPr>
          <w:p w14:paraId="738BB0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Индивидуальный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14:paraId="50FE7EC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Взаимосвязанные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люди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вместе</w:t>
            </w:r>
            <w:proofErr w:type="spellEnd"/>
          </w:p>
        </w:tc>
      </w:tr>
      <w:tr w:rsidR="00532D6C" w:rsidRPr="00E84C88" w14:paraId="48A18E8A" w14:textId="77777777" w:rsidTr="00532D6C">
        <w:tc>
          <w:tcPr>
            <w:tcW w:w="2837" w:type="dxa"/>
            <w:shd w:val="clear" w:color="auto" w:fill="D9E2F3"/>
            <w:vAlign w:val="center"/>
          </w:tcPr>
          <w:p w14:paraId="7526B96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Для местного применения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поля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подотчетный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организация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настоящий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бенефициар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является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чиновник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человек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или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его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семья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член</w:t>
            </w:r>
          </w:p>
        </w:tc>
        <w:tc>
          <w:tcPr>
            <w:tcW w:w="6180" w:type="dxa"/>
            <w:vAlign w:val="center"/>
          </w:tcPr>
          <w:p w14:paraId="69A34E4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Да</w:t>
            </w:r>
            <w:proofErr w:type="spellEnd"/>
          </w:p>
          <w:p w14:paraId="38FFCE7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</w:tbl>
    <w:p w14:paraId="78E62B0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Настоящий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бенефициар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контакт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82FDCBF" w14:textId="77777777" w:rsidTr="00532D6C">
        <w:tc>
          <w:tcPr>
            <w:tcW w:w="2837" w:type="dxa"/>
            <w:shd w:val="clear" w:color="auto" w:fill="D9E2F3"/>
            <w:vAlign w:val="center"/>
          </w:tcPr>
          <w:p w14:paraId="310CD4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Эл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Cambria Math" w:eastAsia="MS Mincho" w:hAnsi="Cambria Math" w:cs="Cambria Math"/>
                <w:color w:val="000000"/>
                <w:sz w:val="24"/>
                <w:szCs w:val="24"/>
                <w:lang w:val="en-US"/>
              </w:rPr>
              <w:t>.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почты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6180" w:type="dxa"/>
            <w:vAlign w:val="center"/>
          </w:tcPr>
          <w:p w14:paraId="5445E35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91DE071" w14:textId="77777777" w:rsidTr="00532D6C">
        <w:tc>
          <w:tcPr>
            <w:tcW w:w="2837" w:type="dxa"/>
            <w:shd w:val="clear" w:color="auto" w:fill="D9E2F3"/>
            <w:vAlign w:val="center"/>
          </w:tcPr>
          <w:p w14:paraId="7F34582F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телефона</w:t>
            </w:r>
            <w:proofErr w:type="spellEnd"/>
          </w:p>
        </w:tc>
        <w:tc>
          <w:tcPr>
            <w:tcW w:w="6180" w:type="dxa"/>
            <w:vAlign w:val="center"/>
          </w:tcPr>
          <w:p w14:paraId="16280A3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2A380274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41C2E6D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Средний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юридический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люди</w:t>
      </w:r>
      <w:proofErr w:type="spellEnd"/>
    </w:p>
    <w:p w14:paraId="6D1EC9F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Организация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B700CF3" w14:textId="77777777" w:rsidTr="00532D6C">
        <w:tc>
          <w:tcPr>
            <w:tcW w:w="2835" w:type="dxa"/>
            <w:shd w:val="clear" w:color="auto" w:fill="D9E2F3"/>
            <w:vAlign w:val="center"/>
          </w:tcPr>
          <w:p w14:paraId="5137700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56D1D89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59934E5" w14:textId="77777777" w:rsidTr="00532D6C">
        <w:tc>
          <w:tcPr>
            <w:tcW w:w="2835" w:type="dxa"/>
            <w:shd w:val="clear" w:color="auto" w:fill="D9E2F3"/>
            <w:vAlign w:val="center"/>
          </w:tcPr>
          <w:p w14:paraId="24ADA12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Латинская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буква</w:t>
            </w:r>
            <w:proofErr w:type="spellEnd"/>
          </w:p>
        </w:tc>
        <w:tc>
          <w:tcPr>
            <w:tcW w:w="6180" w:type="dxa"/>
            <w:vAlign w:val="center"/>
          </w:tcPr>
          <w:p w14:paraId="340CAEC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BAAE178" w14:textId="77777777" w:rsidTr="00532D6C">
        <w:tc>
          <w:tcPr>
            <w:tcW w:w="2835" w:type="dxa"/>
            <w:shd w:val="clear" w:color="auto" w:fill="D9E2F3"/>
            <w:vAlign w:val="center"/>
          </w:tcPr>
          <w:p w14:paraId="418F2F0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Состояние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Регистрация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6180" w:type="dxa"/>
            <w:vAlign w:val="center"/>
          </w:tcPr>
          <w:p w14:paraId="2D0BE05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FD85877" w14:textId="77777777" w:rsidTr="00532D6C">
        <w:tc>
          <w:tcPr>
            <w:tcW w:w="2835" w:type="dxa"/>
            <w:shd w:val="clear" w:color="auto" w:fill="D9E2F3"/>
            <w:vAlign w:val="center"/>
          </w:tcPr>
          <w:p w14:paraId="25988D57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Постановка на учет: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день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месяц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lastRenderedPageBreak/>
              <w:t xml:space="preserve">год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 _</w:t>
            </w:r>
          </w:p>
        </w:tc>
        <w:tc>
          <w:tcPr>
            <w:tcW w:w="6180" w:type="dxa"/>
            <w:vAlign w:val="center"/>
          </w:tcPr>
          <w:p w14:paraId="687306CA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326D4421" w14:textId="77777777" w:rsidTr="00532D6C">
        <w:tc>
          <w:tcPr>
            <w:tcW w:w="2835" w:type="dxa"/>
            <w:shd w:val="clear" w:color="auto" w:fill="D9E2F3"/>
            <w:vAlign w:val="center"/>
          </w:tcPr>
          <w:p w14:paraId="49C681F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Постановка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учет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6180" w:type="dxa"/>
            <w:vAlign w:val="center"/>
          </w:tcPr>
          <w:p w14:paraId="5F754F3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F7679FB" w14:textId="77777777" w:rsidTr="00532D6C">
        <w:tc>
          <w:tcPr>
            <w:tcW w:w="2835" w:type="dxa"/>
            <w:shd w:val="clear" w:color="auto" w:fill="D9E2F3"/>
            <w:vAlign w:val="center"/>
          </w:tcPr>
          <w:p w14:paraId="24DB7A9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Постановка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учет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штат</w:t>
            </w:r>
            <w:proofErr w:type="spellEnd"/>
          </w:p>
        </w:tc>
        <w:tc>
          <w:tcPr>
            <w:tcW w:w="6180" w:type="dxa"/>
            <w:vAlign w:val="center"/>
          </w:tcPr>
          <w:p w14:paraId="12FA82B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892B0E6" w14:textId="77777777" w:rsidTr="00532D6C">
        <w:tc>
          <w:tcPr>
            <w:tcW w:w="2835" w:type="dxa"/>
            <w:shd w:val="clear" w:color="auto" w:fill="D9E2F3"/>
            <w:vAlign w:val="center"/>
          </w:tcPr>
          <w:p w14:paraId="6F326C8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Исполнительный: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тела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вести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имя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и: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6180" w:type="dxa"/>
            <w:vAlign w:val="center"/>
          </w:tcPr>
          <w:p w14:paraId="7C7B12F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4E991915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Настоящий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бенефициар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данные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E20DD7C" w14:textId="77777777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26416F0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Настоящий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Бенефициар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(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ы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)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имя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фамилия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чья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для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организация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является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является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средний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юридический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6180" w:type="dxa"/>
          </w:tcPr>
          <w:p w14:paraId="34D0ED00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29C9A803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DDDB8A2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80" w:type="dxa"/>
          </w:tcPr>
          <w:p w14:paraId="1E010FD9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09F2833A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83F4D10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80" w:type="dxa"/>
          </w:tcPr>
          <w:p w14:paraId="6F7C2DB6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682EEC2A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7A0EEF5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80" w:type="dxa"/>
          </w:tcPr>
          <w:p w14:paraId="33FC1142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  <w:tr w:rsidR="00532D6C" w:rsidRPr="00E84C88" w14:paraId="182BBD69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B26E344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80" w:type="dxa"/>
          </w:tcPr>
          <w:p w14:paraId="4DE9AA01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610E1ED6" w14:textId="77777777" w:rsidR="00532D6C" w:rsidRPr="00BD116B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акций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листинг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0F7AEF8A" w14:textId="77777777" w:rsidTr="00532D6C">
        <w:tc>
          <w:tcPr>
            <w:tcW w:w="2835" w:type="dxa"/>
            <w:shd w:val="clear" w:color="auto" w:fill="D9E2F3"/>
            <w:vAlign w:val="center"/>
          </w:tcPr>
          <w:p w14:paraId="75C1F2B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Запас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фондового</w:t>
            </w:r>
            <w:proofErr w:type="spellEnd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рынка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6180" w:type="dxa"/>
            <w:vAlign w:val="center"/>
          </w:tcPr>
          <w:p w14:paraId="2C8899A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089ECAC" w14:textId="77777777" w:rsidTr="00532D6C">
        <w:tc>
          <w:tcPr>
            <w:tcW w:w="2835" w:type="dxa"/>
            <w:shd w:val="clear" w:color="auto" w:fill="D9E2F3"/>
            <w:vAlign w:val="center"/>
          </w:tcPr>
          <w:p w14:paraId="7A443521" w14:textId="77777777" w:rsidR="00532D6C" w:rsidRPr="00BD116B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Связь: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 бирже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доступный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  <w:tc>
          <w:tcPr>
            <w:tcW w:w="6180" w:type="dxa"/>
            <w:vAlign w:val="center"/>
          </w:tcPr>
          <w:p w14:paraId="25B73571" w14:textId="77777777" w:rsidR="00532D6C" w:rsidRPr="00BD116B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64933F0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Дополнительный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примечания</w:t>
      </w:r>
      <w:proofErr w:type="spellEnd"/>
    </w:p>
    <w:p w14:paraId="015A5389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E84C88" w14:paraId="1230D026" w14:textId="77777777" w:rsidTr="00532D6C">
        <w:trPr>
          <w:trHeight w:val="773"/>
        </w:trPr>
        <w:tc>
          <w:tcPr>
            <w:tcW w:w="9001" w:type="dxa"/>
            <w:shd w:val="clear" w:color="auto" w:fill="DEEAF6"/>
          </w:tcPr>
          <w:p w14:paraId="01436971" w14:textId="77777777" w:rsidR="00532D6C" w:rsidRPr="00BD116B" w:rsidRDefault="00532D6C" w:rsidP="00532D6C">
            <w:pPr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</w:pP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Дополнительный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информация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или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дополнительный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 xml:space="preserve">разъяснения 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, которые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_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относится к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являются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декларация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заполненный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или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наполнение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при условии</w:t>
            </w:r>
            <w:r w:rsidRPr="00BD116B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GHEA Grapalat" w:hAnsi="Arial" w:cs="Arial"/>
                <w:color w:val="000000"/>
                <w:sz w:val="24"/>
                <w:szCs w:val="24"/>
                <w:lang w:val="ru-RU"/>
              </w:rPr>
              <w:t>к данным</w:t>
            </w:r>
          </w:p>
        </w:tc>
      </w:tr>
      <w:tr w:rsidR="00532D6C" w:rsidRPr="00E84C88" w14:paraId="2D839771" w14:textId="77777777" w:rsidTr="00532D6C">
        <w:trPr>
          <w:trHeight w:val="5895"/>
        </w:trPr>
        <w:tc>
          <w:tcPr>
            <w:tcW w:w="9001" w:type="dxa"/>
            <w:shd w:val="clear" w:color="auto" w:fill="auto"/>
          </w:tcPr>
          <w:p w14:paraId="75ADF457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C55A697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ru-RU"/>
        </w:rPr>
      </w:pPr>
    </w:p>
    <w:p w14:paraId="6CE4AED8" w14:textId="77777777" w:rsidR="00532D6C" w:rsidRPr="00BD116B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ru-RU"/>
        </w:rPr>
      </w:pPr>
    </w:p>
    <w:p w14:paraId="1C1472F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14:paraId="578AD66D" w14:textId="77777777" w:rsidR="00532D6C" w:rsidRPr="00E84C88" w:rsidRDefault="00532D6C" w:rsidP="00532D6C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Декларация</w:t>
      </w:r>
      <w:proofErr w:type="spellEnd"/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наполнение</w:t>
      </w:r>
      <w:proofErr w:type="spellEnd"/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заказ</w:t>
      </w:r>
      <w:proofErr w:type="spellEnd"/>
    </w:p>
    <w:p w14:paraId="045100FF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329FF19B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1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декларации _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в разделе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Организация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заполняется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далее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Организация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данные.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Этот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раздел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подразделы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быть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законченным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являются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следующее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правилам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.</w:t>
      </w:r>
      <w:proofErr w:type="gramEnd"/>
    </w:p>
    <w:p w14:paraId="3D049F46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латинская буква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Состояние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Регистрация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инклюзивный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организационно-правовой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формы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755F23B5" w14:textId="77777777" w:rsidR="00532D6C" w:rsidRPr="00BD116B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ВОЗ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подписание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настоящим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процедуры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приложение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инклюзивный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документы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5DE9CA71" w14:textId="77777777" w:rsidR="00532D6C" w:rsidRPr="00BD116B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презентация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подписание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день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месяц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год объявления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страниц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количество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как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помещать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подпись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6D083C45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2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заявления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раздел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Акций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листинг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данные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>)</w:t>
      </w:r>
      <w:r w:rsidRPr="00BD116B">
        <w:rPr>
          <w:rFonts w:ascii="GHEA Grapalat" w:eastAsia="GHEA Grapalat" w:hAnsi="GHEA Grapalat" w:cs="GHEA Grapalat"/>
          <w:b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Организация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акции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внесен в список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Армения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Республика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справедливость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министра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от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одобрено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бенефициары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эквивалент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раскрытие информации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стандарты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регулируемый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рынки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списке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включено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магазине.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Отмечено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стандарты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соответствовать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отделение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lastRenderedPageBreak/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для.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отделение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завершить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следующий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отделы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 условии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они не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дополнение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кроме 5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-го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отдела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который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имеет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Этот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раздел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подразделы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быть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законченным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являются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следующее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правилам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.</w:t>
      </w:r>
      <w:proofErr w:type="gramEnd"/>
    </w:p>
    <w:p w14:paraId="6FFD207E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Акции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листинг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запас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фондового рынка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имя,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скобках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отмечая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фондового рынка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код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(код рыночного идентификатора),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где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внесен в список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делится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как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ссылка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 бирже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документы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-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наличие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документы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которые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содержит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информация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владельцы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касательно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5CD484AC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2.1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декларации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заполненный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относится 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человеку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другому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латинская буква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Регистрация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данные , в том числе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: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организационно-правовой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формы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 том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как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исполнительный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вести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фамилия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5FF2A0E9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уровень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2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декларации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 xml:space="preserve">.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1-го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числа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будет завершена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относящийся 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отмеченный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с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выражением типа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тип.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вроде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4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класс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Пункт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абзацу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правила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бухгалтерскому учету.</w:t>
      </w:r>
    </w:p>
    <w:p w14:paraId="7A13F018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</w:p>
    <w:p w14:paraId="69EEC6A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3-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 декларация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отдел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государство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>)</w:t>
      </w:r>
      <w:r w:rsidRPr="00BD116B">
        <w:rPr>
          <w:rFonts w:ascii="GHEA Grapalat" w:eastAsia="GHEA Grapalat" w:hAnsi="GHEA Grapalat" w:cs="GHEA Grapalat"/>
          <w:b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имеет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любой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государство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Раздел: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будет завершена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lastRenderedPageBreak/>
        <w:t>сколько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даже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если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иметь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сколько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государство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Этот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раздел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подразделы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быть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законченным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являются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следующее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правилам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.</w:t>
      </w:r>
      <w:proofErr w:type="gramEnd"/>
    </w:p>
    <w:p w14:paraId="08489B5D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государства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государства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государства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государства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случае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государства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с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выражением типа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тип.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вроде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4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класс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Пункт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абзацу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правила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 бухгалтерскому учету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647D0152" w14:textId="77777777" w:rsidR="00532D6C" w:rsidRPr="00BD116B" w:rsidRDefault="00532D6C" w:rsidP="00454CD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латинская буква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Международный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с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выражением типа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тип.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вроде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4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класс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Пункт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абзацу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правила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бухгалтерскому учету.</w:t>
      </w:r>
    </w:p>
    <w:p w14:paraId="2AA88C05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4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-я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раздел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Реальный 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 xml:space="preserve">данные 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необходимо заполнить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каждый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для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отдельности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бенефициары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в количестве.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Этот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раздел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подразделы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быть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законченным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являются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следующее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правилам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.</w:t>
      </w:r>
      <w:proofErr w:type="gramEnd"/>
    </w:p>
    <w:p w14:paraId="1F105E81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личность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сертификатор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личный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таким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образом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их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заполненный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подтверждающий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документе.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фамилия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Армянский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Латинская буква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они не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последний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lastRenderedPageBreak/>
        <w:t>подтверждающий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документе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их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транскрипция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520647AA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подтверждающий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документ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информации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подтверждающий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документа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касательно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55F82590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бухгалтерский учет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адрес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бухгалтерский учет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дикий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адрес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2BC5F93A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резиденция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адрес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бухгалтерский учет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адрес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отличается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последний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резиденция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 адреса.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резиденция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дикий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адрес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64F6FFD5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базы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кроме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 внутреннего использования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организации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 внутреннего использования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организация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отмеченный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ли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денег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мойка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терроризма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финансирование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против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борьба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соответствии с законом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запланировано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основа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бенефициар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включенным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связи 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необходимый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информация.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 одного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более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 основании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все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частично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соответствующий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пунктах.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следующее: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 правилам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</w:p>
    <w:p w14:paraId="72C17F71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во владении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голоса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верно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акций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долей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долей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20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более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манера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имеет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20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более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имущества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праву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обладать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силой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прямо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владелец доли _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_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имущества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праву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обладать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силой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реализован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независимо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владелец доли _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_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цепочке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люди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 количества.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поле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отмеченный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рассчитывается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основа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принятие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как результат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lastRenderedPageBreak/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все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представляет интерес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Общая.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случае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с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организацией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рассчитывается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основа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принятие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каждый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предыдущий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размер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участник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размер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путем умножения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участник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соответствующий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Участник: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выражение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размере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постоянно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достижение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тип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поле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напрямую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доступность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 же время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напрямую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доступность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касательно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044315EE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б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точка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смысле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бенефициар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однако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инструментов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которые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запечатанный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сделки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принудительно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прочее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природа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личный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влияние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 основе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посредством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1CACF2F3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с: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активность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текущий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управление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исполнитель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чиновник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случае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когда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очков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требования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соответствие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31F1238D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bookmarkStart w:id="6" w:name="_heading=h.gjdgxs" w:colFirst="0" w:colLast="0"/>
      <w:bookmarkEnd w:id="6"/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основы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недропользование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 внутреннего использования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раскрытие информации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реализуется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коду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стандарты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.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порядка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4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 xml:space="preserve">.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5-й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правила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бухгалтерскому учету.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следующее: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 правилам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</w:p>
    <w:p w14:paraId="0AEDB8CF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манера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во владении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голос человека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верно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акций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долей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долей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10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более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манера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имеет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10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более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lastRenderedPageBreak/>
        <w:t>настоящим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4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класс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Пункт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абзацу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учредил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правила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 бухгалтерскому учету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5CD795D8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б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верно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имеет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назначить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удалять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управление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члены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большинству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559C6598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с: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 организации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бесплатно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полученный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год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предшествующий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года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течение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полученный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прибыли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минимум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15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процентов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 размеру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выгода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6BF26829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д:</w:t>
      </w:r>
      <w:r w:rsidRPr="00BD116B">
        <w:rPr>
          <w:rFonts w:ascii="GHEA Grapalat" w:eastAsia="GHEA Grapalat" w:hAnsi="GHEA Grapalat" w:cs="GHEA Grapalat"/>
          <w:b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-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очков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смысле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бенефициар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однако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инструментов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которые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запечатанный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сделки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принудительно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прочее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природа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личный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влияние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 основе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посредством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.</w:t>
      </w:r>
    </w:p>
    <w:p w14:paraId="4D92D4F8" w14:textId="77777777" w:rsidR="00532D6C" w:rsidRPr="00BD116B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 </w:t>
      </w:r>
      <w:r w:rsidRPr="00BD116B">
        <w:rPr>
          <w:rFonts w:ascii="Cambria Math" w:eastAsia="MS Mincho" w:hAnsi="Cambria Math" w:cs="Cambria Math"/>
          <w:sz w:val="24"/>
          <w:szCs w:val="24"/>
          <w:lang w:val="ru-RU"/>
        </w:rPr>
        <w:t>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b/>
          <w:sz w:val="24"/>
          <w:szCs w:val="24"/>
          <w:lang w:val="ru-RU"/>
        </w:rPr>
        <w:t>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точку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активность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текущий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управление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исполнитель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чиновник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случае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когда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объявление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очков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требования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соответствие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физический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1501137A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положение 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информация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становиться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день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месяц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год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.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выполнение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формы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Взаимосвязанные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люди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вместе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выполнение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касательно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обратите внимание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взаимосвязаны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согласованный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играть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силой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взаимосвязаны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согласованный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играть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случай.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 внутреннего использования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подотчетный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организация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3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Кодекса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1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статьи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часть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53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точка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смысле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чиновник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его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семья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член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касательно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6554D994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контакт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электронный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почты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адрес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номер телефона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</w:p>
    <w:p w14:paraId="032BEDB1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lastRenderedPageBreak/>
        <w:t xml:space="preserve">пятая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часть заявления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раздел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 уровень: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необходимо заполнить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имеет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участие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отделение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при условии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наполнение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color w:val="000000"/>
          <w:sz w:val="24"/>
          <w:szCs w:val="24"/>
          <w:lang w:val="ru-RU"/>
        </w:rPr>
        <w:t>каждый</w:t>
      </w:r>
      <w:r w:rsidRPr="00BD116B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отдельности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все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люди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количестве.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Этот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раздел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подразделы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быть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законченным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являются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следующее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: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правилам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.</w:t>
      </w:r>
      <w:proofErr w:type="gramEnd"/>
    </w:p>
    <w:p w14:paraId="474A5A7E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имя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включая: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латинская буква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Регистрация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данные , в том числе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: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примечание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организационно-правовой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формы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>_</w:t>
      </w:r>
    </w:p>
    <w:p w14:paraId="0A7E80A6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Бенефициар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ы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фамилия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чья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для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заполненный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человек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_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люди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полностью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контроллер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для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этого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 условии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наполнение.</w:t>
      </w:r>
    </w:p>
    <w:p w14:paraId="321A27DD" w14:textId="77777777" w:rsidR="00532D6C" w:rsidRPr="00BD116B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акций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листинг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данные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 условии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обязательный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наполнение.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быть завершено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средний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акции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внесен в список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регулируемый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магазине.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быть законченным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запас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фондового рынка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имя,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скобках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отмечая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фондового рынка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код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(код рыночного идентификатора),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где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внесен в список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делится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как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также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происходит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ссылка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 бирже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документы.</w:t>
      </w:r>
    </w:p>
    <w:p w14:paraId="30780EAC" w14:textId="77777777" w:rsidR="00532D6C" w:rsidRPr="00BD116B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6-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 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раздел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Дополнительные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примечания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необходимо заполнить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есть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если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дополнительный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информация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дополнительный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разъяснения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которые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относится 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заполненный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наполнение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 условии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 данным.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подраздел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может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будет завершена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дополнительный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разъяснения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настоящий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бенефициар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контролировать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фонды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относительно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государства (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сообщества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 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тела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относительно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которого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реализует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являются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Организация: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контроль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это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в случае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если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юридический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человек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Законодательный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столице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доступный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государства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сообщество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напрямую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или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косвенный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 xml:space="preserve">участие 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и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_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другой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фразы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декларации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в связи с</w:t>
      </w:r>
    </w:p>
    <w:p w14:paraId="08D7979B" w14:textId="77777777" w:rsidR="00532D6C" w:rsidRPr="00BD116B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BD116B">
        <w:rPr>
          <w:rFonts w:ascii="Arial" w:eastAsia="GHEA Grapalat" w:hAnsi="Arial" w:cs="Arial"/>
          <w:sz w:val="24"/>
          <w:szCs w:val="24"/>
          <w:lang w:val="ru-RU"/>
        </w:rPr>
        <w:lastRenderedPageBreak/>
        <w:t>Декларация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наполнение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и: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подписание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является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приложение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представитель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BD116B">
        <w:rPr>
          <w:rFonts w:ascii="Arial" w:eastAsia="GHEA Grapalat" w:hAnsi="Arial" w:cs="Arial"/>
          <w:sz w:val="24"/>
          <w:szCs w:val="24"/>
          <w:lang w:val="ru-RU"/>
        </w:rPr>
        <w:t>персона.</w:t>
      </w:r>
      <w:r w:rsidRPr="00BD116B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</w:p>
    <w:p w14:paraId="51DFD4D9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2F563DF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6B053016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112A02C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2978C48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AED66E6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09136A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6DE9D4B5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секретаря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: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до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приглашение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_</w:t>
      </w:r>
    </w:p>
    <w:p w14:paraId="3E921BF0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** 1,2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участвовать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пригодный для носки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 приложением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№ 1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приглашения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учредил,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юридический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настоящий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бенефициары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информация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содержащий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Веб-сайт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связь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представлять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настройка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того, как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участник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индивидуальный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предприниматель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физический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персона</w:t>
      </w:r>
    </w:p>
    <w:p w14:paraId="0646AD8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2</w:t>
      </w:r>
    </w:p>
    <w:p w14:paraId="607B66EF" w14:textId="2D2B16E6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7928D1B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2E01383C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7FD733D4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Ю: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Р: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Дж: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Р: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К:</w:t>
      </w:r>
    </w:p>
    <w:p w14:paraId="7DEC4AA4" w14:textId="77777777" w:rsidR="00532D6C" w:rsidRPr="00E84C88" w:rsidRDefault="00532D6C" w:rsidP="00532D6C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CF874E1" w14:textId="2EC405A0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Изучение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EA608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кодом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приглашение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что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кажется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быть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запечатанным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контракта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проект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_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предложение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14:paraId="12A8CCF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w:id="7" w:name="_Hlk23147299"/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bookmarkEnd w:id="7"/>
    <w:p w14:paraId="70CB982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контракт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выполнять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нижеупомянутый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общий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ценами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.</w:t>
      </w:r>
      <w:proofErr w:type="gramEnd"/>
    </w:p>
    <w:p w14:paraId="4D994FD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РА: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АМД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E84C88" w14:paraId="5A957A8E" w14:textId="77777777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890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Чапа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-</w:t>
            </w:r>
          </w:p>
          <w:p w14:paraId="30F7A3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отделы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цифры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BF4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имя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2173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 xml:space="preserve">Какая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твоя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цена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?</w:t>
            </w:r>
          </w:p>
          <w:p w14:paraId="7340ED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стоимость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и: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предсказуемый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прибыли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Общая 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)</w:t>
            </w:r>
          </w:p>
          <w:p w14:paraId="1CE21A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буквами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и: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цифрах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2788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НДС 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**</w:t>
            </w:r>
          </w:p>
          <w:p w14:paraId="44A6A0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буквами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и: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цифрах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8E1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Общий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расходы</w:t>
            </w:r>
            <w:proofErr w:type="spellEnd"/>
          </w:p>
          <w:p w14:paraId="1D90E45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буквами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и: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цифрах</w:t>
            </w:r>
            <w:proofErr w:type="spellEnd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2D6C" w:rsidRPr="00E84C88" w14:paraId="76B22495" w14:textId="77777777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38B91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C52DA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2: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19BB0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CDBA5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4: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16E11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 xml:space="preserve">5 </w:t>
            </w: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= 3+4</w:t>
            </w:r>
          </w:p>
        </w:tc>
      </w:tr>
      <w:tr w:rsidR="00532D6C" w:rsidRPr="00E84C88" w14:paraId="7EDDD584" w14:textId="77777777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5B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D83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Покупка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предмет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доза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имя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296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CD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E12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AFA6054" w14:textId="77777777" w:rsidTr="00532D6C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2D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2: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0D5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Покупка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предмет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доза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имя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0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65C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51D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73579AA8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56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3: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1A0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Покупка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предмет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доза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имя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28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FD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D2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203EE63C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20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90F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35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FB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D3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05BC7C5" w14:textId="77777777" w:rsidTr="00532D6C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48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24"/>
                <w:lang w:val="es-ES"/>
              </w:rPr>
              <w:t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62D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B7E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1F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66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</w:tr>
    </w:tbl>
    <w:p w14:paraId="1C0BA84F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0644AD1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13B08B9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14:paraId="76E809F3" w14:textId="77777777" w:rsidR="00532D6C" w:rsidRPr="00E84C88" w:rsidRDefault="00532D6C" w:rsidP="00532D6C">
      <w:pPr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________________________________________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_____________</w:t>
      </w:r>
    </w:p>
    <w:p w14:paraId="3ED2B74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руководителя: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фамилия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подпись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/>
      </w:r>
    </w:p>
    <w:p w14:paraId="34CDC5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553107F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9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</w:t>
      </w:r>
    </w:p>
    <w:p w14:paraId="550ABF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873DDB2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00CC38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4B56E3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6F5287A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C2AF0C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2662E2E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AA8442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644BBD3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8A715DD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CFE972D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DFA75A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6C80A5D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E6713F5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375526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6E62BCD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72B4C4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14:paraId="531A6D40" w14:textId="77777777" w:rsidR="001902F9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14:paraId="37DE1D46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3</w:t>
      </w:r>
    </w:p>
    <w:p w14:paraId="5F15C4EB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LM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ТАКТ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ГАПСД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-24/04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*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 кодом</w:t>
      </w:r>
    </w:p>
    <w:p w14:paraId="613057F1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цитировать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расследования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приглашения</w:t>
      </w:r>
    </w:p>
    <w:p w14:paraId="16AA99F6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29E12AF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№ __________</w:t>
      </w:r>
    </w:p>
    <w:p w14:paraId="3E39185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2F67DC09" w14:textId="1A356121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1.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есть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область, край: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Крепость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муниципальная больница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="00EA6087">
        <w:rPr>
          <w:rFonts w:ascii="Arial" w:eastAsia="Times New Roman" w:hAnsi="Arial" w:cs="Arial"/>
          <w:b/>
          <w:sz w:val="20"/>
          <w:szCs w:val="20"/>
          <w:lang w:val="hy-AM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организованный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покупки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 процедуре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директор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от участия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3E71069C" w14:textId="77777777" w:rsidR="001902F9" w:rsidRPr="00E84C88" w:rsidRDefault="001902F9" w:rsidP="001902F9">
      <w:pPr>
        <w:shd w:val="clear" w:color="auto" w:fill="FFFFFF"/>
        <w:spacing w:after="0" w:line="240" w:lineRule="auto"/>
        <w:ind w:left="2832"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11175123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 результате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одинаковый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 приглашению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обязательств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гарантированный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обязательства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исполнения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предоставлять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_</w:t>
      </w:r>
    </w:p>
    <w:p w14:paraId="4690639C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2C4A44D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гарантия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дающий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банк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383FDEE5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человек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безоговорочно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предпринимать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бенефициар: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по запросу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претензия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 бенефициару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</w:p>
    <w:p w14:paraId="0556DB86" w14:textId="77777777" w:rsidR="001902F9" w:rsidRPr="00E84C88" w:rsidRDefault="001902F9" w:rsidP="001902F9">
      <w:pPr>
        <w:shd w:val="clear" w:color="auto" w:fill="FFFFFF"/>
        <w:spacing w:after="0" w:line="240" w:lineRule="auto"/>
        <w:ind w:left="7080" w:firstLine="708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сумма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и: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буквах</w:t>
      </w:r>
    </w:p>
    <w:p w14:paraId="70305F78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деньги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в течение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это происходит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на номер счета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163188101683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получателя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передача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через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_</w:t>
      </w:r>
    </w:p>
    <w:p w14:paraId="0ACB7CDA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</w:t>
      </w:r>
    </w:p>
    <w:p w14:paraId="3B816D3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безвозвратный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6F47D5C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4.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полученный из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гарантии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право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переданным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случае</w:t>
      </w:r>
    </w:p>
    <w:p w14:paraId="31E05A3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ЛМЛБХ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-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ГСРПЗ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- 22/12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организованный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настоящее время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участвовать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цель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главный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включая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девяносто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обеспечение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факт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информация: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номер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провайдер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имя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 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точку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код: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размер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Примечание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адреса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отправка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точку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приглашении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заявил: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Calibri" w:hAnsi="Arial" w:cs="Arial"/>
          <w:sz w:val="20"/>
          <w:szCs w:val="20"/>
          <w:lang w:val="hy-AM"/>
        </w:rPr>
        <w:t>оценщик</w:t>
      </w:r>
      <w:r w:rsidRPr="00E84C8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Calibri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секретаря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адресу.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</w:t>
      </w:r>
    </w:p>
    <w:p w14:paraId="06F157E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6.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виде По требованию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приложение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сессия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протокол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скопировать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73C7138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7.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максимум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обсуждение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выяснить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374552F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8.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если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798C089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условиям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0C31B02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конца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693F2C8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9.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немедленно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позже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одинаковый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отказа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информирует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379BC32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10.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применяется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гражданский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Кодекса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6D9BA5E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происходящий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0737B7B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F8F3DB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Исполнительный: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босс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35409B8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A9C886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229ADE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0400A879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месяц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год</w:t>
      </w:r>
    </w:p>
    <w:p w14:paraId="284BD69E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4</w:t>
      </w:r>
    </w:p>
    <w:p w14:paraId="007528C5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LM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ТАКТ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ГАПСД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-24/04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*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 кодом</w:t>
      </w:r>
    </w:p>
    <w:p w14:paraId="29A9B7FA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цитировать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расследования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приглашения</w:t>
      </w:r>
    </w:p>
    <w:p w14:paraId="6F03C45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№ __________</w:t>
      </w:r>
    </w:p>
    <w:p w14:paraId="7E8F3C3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квалификация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предоставлять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)</w:t>
      </w:r>
    </w:p>
    <w:p w14:paraId="5806EC7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1CAA784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1.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есть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область, край: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Крепость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муниципальная больница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ЛМ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ТХАТ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ГЫПДСБ -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код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>24/04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организованный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покупки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процедуры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как результат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52D44C7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3585B4C4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директор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опломбировать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N: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</w:p>
    <w:p w14:paraId="657486A3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необходимый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квалификация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предоставить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гарантированный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обязанности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):</w:t>
      </w:r>
    </w:p>
    <w:p w14:paraId="425E0756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2C4C4C3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гарантия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дающий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банк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06143831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человек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безоговорочно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предпринимать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бенефициар: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по запросу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претензия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 бенефициару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  <w:t xml:space="preserve">  </w:t>
      </w:r>
    </w:p>
    <w:p w14:paraId="50BC6659" w14:textId="77777777" w:rsidR="001902F9" w:rsidRPr="00E84C88" w:rsidRDefault="001902F9" w:rsidP="001902F9">
      <w:pPr>
        <w:shd w:val="clear" w:color="auto" w:fill="FFFFFF"/>
        <w:spacing w:after="0" w:line="240" w:lineRule="auto"/>
        <w:ind w:left="7080" w:firstLine="708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сумма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и: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буквах</w:t>
      </w:r>
    </w:p>
    <w:p w14:paraId="66AF4729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деньги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в течение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это происходит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на номер счета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163188101683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получателя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передача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через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_</w:t>
      </w:r>
    </w:p>
    <w:p w14:paraId="6D49E022" w14:textId="77777777" w:rsidR="001902F9" w:rsidRPr="00E84C88" w:rsidRDefault="001902F9" w:rsidP="001902F9">
      <w:pPr>
        <w:shd w:val="clear" w:color="auto" w:fill="FFFFFF"/>
        <w:spacing w:after="0" w:line="240" w:lineRule="auto"/>
        <w:ind w:left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</w:t>
      </w:r>
    </w:p>
    <w:p w14:paraId="46287C4D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безвозвратный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1A356ADE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4.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полученный из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гарантии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право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переданным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случае</w:t>
      </w:r>
    </w:p>
    <w:p w14:paraId="0E5198C6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главный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между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Н: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6B5E9A66" w14:textId="77777777" w:rsidR="001902F9" w:rsidRPr="00E84C88" w:rsidRDefault="001902F9" w:rsidP="001902F9">
      <w:pPr>
        <w:shd w:val="clear" w:color="auto" w:fill="FFFFFF"/>
        <w:spacing w:after="0" w:line="240" w:lineRule="auto"/>
        <w:ind w:left="4956" w:firstLine="708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</w:p>
    <w:p w14:paraId="27563D48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быть запечатанным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войти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</w:p>
    <w:p w14:paraId="3279C14F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по контракту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запланировано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продукта</w:t>
      </w:r>
    </w:p>
    <w:p w14:paraId="03F9B87D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</w:p>
    <w:p w14:paraId="1E273D26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</w:pP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предложения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крайний срок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</w:p>
    <w:p w14:paraId="626194F3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девяностый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включая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из оригинала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из печати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вариант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адреса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отправка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 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точку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организованный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приглашении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заявил: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секретаря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адресу.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</w:t>
      </w:r>
    </w:p>
    <w:p w14:paraId="549C065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6.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виде По требованию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следующее: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документы:</w:t>
      </w:r>
    </w:p>
    <w:p w14:paraId="00AB3BA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1) Н: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договора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том числе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этом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</w:p>
    <w:p w14:paraId="441D250D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</w:p>
    <w:p w14:paraId="2D234F53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сделанный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изменений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дополнительно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копии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3EA6DBC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hyperlink r:id="rId8" w:history="1">
        <w:r w:rsidRPr="00E84C88">
          <w:rPr>
            <w:rFonts w:ascii="GHEA Grapalat" w:eastAsia="Times New Roman" w:hAnsi="GHEA Grapalat" w:cs="Times New Roman"/>
            <w:color w:val="0000FF"/>
            <w:sz w:val="20"/>
            <w:szCs w:val="20"/>
            <w:u w:val="single"/>
            <w:lang w:val="hy-AM"/>
          </w:rPr>
          <w:t>www.procurement.am</w:t>
        </w:r>
      </w:hyperlink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адресу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активный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опубликовано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уведомление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224B073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7.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максимум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обсуждение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выяснить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336178B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8.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если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3D61D2B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условиям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6CDE5B9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конца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296CEC9A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9.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немедленно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позже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одинаковый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отказа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информирует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52BD98B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10.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применяется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гражданский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Кодекса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4E97F32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происходящий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3658F19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D3A264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Исполнительный: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босс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0ADBFAA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lastRenderedPageBreak/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342C296B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месяц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год</w:t>
      </w:r>
    </w:p>
    <w:p w14:paraId="1D3DC9A9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4.1</w:t>
      </w:r>
    </w:p>
    <w:p w14:paraId="666E1F6D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ЛМЛБХ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-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GHCPZ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- 22/12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*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 кодом</w:t>
      </w:r>
    </w:p>
    <w:p w14:paraId="29B879EE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цитировать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расследования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приглашения</w:t>
      </w:r>
    </w:p>
    <w:p w14:paraId="252A776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№ __________</w:t>
      </w:r>
    </w:p>
    <w:p w14:paraId="693473E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квалификация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предоставлять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)</w:t>
      </w:r>
    </w:p>
    <w:p w14:paraId="1C4E4C1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02C8ED0A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1.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гарантия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есть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область, край: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Лори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Крепость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муниципальная больница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ЛМ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ТХАТ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- </w:t>
      </w:r>
      <w:r w:rsidR="001A3021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ГЫПДСБ -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код 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af-ZA"/>
        </w:rPr>
        <w:t>24/04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организованный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организованный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покупки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процедуры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как результат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713A495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участвовать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641C44A1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директор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опломбировать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N: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</w:p>
    <w:p w14:paraId="2B81C3E9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по договору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договор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необходимый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квалификация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предоставить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гарантированный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обязанности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):</w:t>
      </w:r>
    </w:p>
    <w:p w14:paraId="2C4578F1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</w:p>
    <w:p w14:paraId="003D915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ab/>
        <w:t xml:space="preserve">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гарантия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дающий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банк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имя</w:t>
      </w:r>
    </w:p>
    <w:p w14:paraId="54FD7DA3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человек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безоговорочно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предпринимать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бенефициар: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по запросу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далее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претензия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к бенефициару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/>
        </w:rPr>
        <w:tab/>
        <w:t xml:space="preserve">  </w:t>
      </w:r>
    </w:p>
    <w:p w14:paraId="1BC9B78D" w14:textId="77777777" w:rsidR="001902F9" w:rsidRPr="00E84C88" w:rsidRDefault="001902F9" w:rsidP="001902F9">
      <w:pPr>
        <w:shd w:val="clear" w:color="auto" w:fill="FFFFFF"/>
        <w:spacing w:after="0" w:line="240" w:lineRule="auto"/>
        <w:ind w:left="7080" w:firstLine="708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сумма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цифрах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и: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в буквах</w:t>
      </w:r>
    </w:p>
    <w:p w14:paraId="24935C37" w14:textId="77777777" w:rsidR="001902F9" w:rsidRPr="00E84C88" w:rsidRDefault="001902F9" w:rsidP="001902F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впредь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деньги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в течение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Гарантия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сумма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оплаты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счет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взятый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рамке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бенефициар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главный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двусторонний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главный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гарантия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человеку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 протокола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ов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) 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гарантии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денег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сделанный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вычеты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</w:p>
    <w:p w14:paraId="4445621A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это происходит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на номер счета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163188101683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получателя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передача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через </w:t>
      </w:r>
      <w:r w:rsidRPr="00E84C88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_</w:t>
      </w:r>
    </w:p>
    <w:p w14:paraId="34D15B29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безвозвратный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5EA2F3F5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4.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полученный из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гарантии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право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переданным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случае</w:t>
      </w:r>
    </w:p>
    <w:p w14:paraId="2C75E375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главный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между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Н: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</w:t>
      </w:r>
    </w:p>
    <w:p w14:paraId="41A3D718" w14:textId="77777777" w:rsidR="001902F9" w:rsidRPr="00E84C88" w:rsidRDefault="001902F9" w:rsidP="001902F9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</w:p>
    <w:p w14:paraId="457F9A85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быть запечатанным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войти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 w:eastAsia="ru-RU"/>
        </w:rPr>
        <w:tab/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по контракту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запланировано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продукта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предложения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последний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 w:eastAsia="ru-RU"/>
        </w:rPr>
        <w:t>срок</w:t>
      </w:r>
    </w:p>
    <w:p w14:paraId="4B57C23F" w14:textId="77777777" w:rsidR="001902F9" w:rsidRPr="00E84C88" w:rsidRDefault="001902F9" w:rsidP="001902F9">
      <w:pPr>
        <w:tabs>
          <w:tab w:val="left" w:pos="0"/>
        </w:tabs>
        <w:spacing w:after="0" w:line="240" w:lineRule="auto"/>
        <w:mirrorIndents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девяностый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включая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Подарок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из оригинала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из печати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вариант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чиновник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адреса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отправка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гарантия 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точку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организованный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покупки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процедуры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приглашении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заявил: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оценщик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секретаря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почты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адресу.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</w:t>
      </w:r>
    </w:p>
    <w:p w14:paraId="00C3D43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6.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виде По требованию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следующее: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документы:</w:t>
      </w:r>
    </w:p>
    <w:p w14:paraId="73B1EA78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1) Н: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договора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том числе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этом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</w:p>
    <w:p w14:paraId="0B7CF449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быть запечатанным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номер</w:t>
      </w:r>
    </w:p>
    <w:p w14:paraId="53B448BE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сделанный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изменений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дополнительно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копии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4657920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hyperlink r:id="rId9" w:history="1">
        <w:r w:rsidRPr="00E84C88">
          <w:rPr>
            <w:rFonts w:ascii="GHEA Grapalat" w:eastAsia="Times New Roman" w:hAnsi="GHEA Grapalat" w:cs="Times New Roman"/>
            <w:color w:val="0000FF"/>
            <w:sz w:val="20"/>
            <w:szCs w:val="20"/>
            <w:u w:val="single"/>
            <w:lang w:val="hy-AM"/>
          </w:rPr>
          <w:t>www.procurement.am</w:t>
        </w:r>
      </w:hyperlink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адресу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активный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опубликовано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уведомление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288979F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рамке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бенефициар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главный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двусторонний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протоколы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его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копии 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</w:p>
    <w:p w14:paraId="3D19FD9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7.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 получения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максимум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обсуждение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выяснить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29231893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8.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бенефициар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если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42727D25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документы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соответствовать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условиям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3D37C1B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гарантией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конца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1F0E878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9.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отказать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немедленно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позже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одинаковый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отказа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информирует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бенефициару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0B732DC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10.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применяется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гражданский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Кодекса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5CAFE0F1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lastRenderedPageBreak/>
        <w:t xml:space="preserve">11.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гарантии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происходящий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6255597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F56E56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Исполнительный: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босс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43AA9354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ab/>
      </w:r>
    </w:p>
    <w:p w14:paraId="01E2D64F" w14:textId="77777777" w:rsidR="001902F9" w:rsidRPr="00E84C88" w:rsidRDefault="001902F9" w:rsidP="001902F9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месяц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число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год</w:t>
      </w:r>
    </w:p>
    <w:p w14:paraId="7644518A" w14:textId="77777777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</w:p>
    <w:p w14:paraId="35F907DB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>4.2</w:t>
      </w:r>
    </w:p>
    <w:p w14:paraId="2DAF3C8B" w14:textId="6B327966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36B26E1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76377BF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499CAC3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СТРАДАНИЯ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О: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1A87BE6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квалификация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649F678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525298A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Ереван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**</w:t>
      </w:r>
    </w:p>
    <w:p w14:paraId="45B721DF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D9B54B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лицо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директор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6B0E794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Компания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Компания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директора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имя: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паспорт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>которые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устава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основе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далее : Компания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односторонний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определение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следующее: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254F6F7D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7374C807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H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согласие</w:t>
      </w:r>
      <w:proofErr w:type="spellEnd"/>
      <w:r w:rsidRPr="00E84C88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предмет</w:t>
      </w:r>
      <w:proofErr w:type="spellEnd"/>
    </w:p>
    <w:p w14:paraId="622AA88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19904A24" w14:textId="5AC4CBC2" w:rsidR="00532D6C" w:rsidRPr="00E84C88" w:rsidRDefault="00532D6C" w:rsidP="00730AAF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участвует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Туманян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полезность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экономика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АНОК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.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организованный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EA608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 кодом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.</w:t>
      </w:r>
    </w:p>
    <w:p w14:paraId="4F790DA9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720DEA47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процедуры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выбрано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Участник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под печатью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 контракту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запланировано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обязательства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производительность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для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необходимый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квалификация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предоставляет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Компании Клиенту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 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Представляет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форма заявки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одобренный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AE1967D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 _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презентабельный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письма-требования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безвозвратно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соглашаться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том, что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5B56F414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Письмо-требование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подписав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Компания: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давать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сертификация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поле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заполненный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которого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зарядка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связанный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компанию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получено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компанию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получать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что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уже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быть помещенным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подпись: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с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целью</w:t>
      </w:r>
    </w:p>
    <w:p w14:paraId="31DE85B9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Письмо-требование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основа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 письму-требованию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весь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сумма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 счета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заряжать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для,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без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.</w:t>
      </w:r>
    </w:p>
    <w:p w14:paraId="40BCD79C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или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манера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заказ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набор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звонить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_</w:t>
      </w:r>
    </w:p>
    <w:p w14:paraId="27A84780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сертификация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весь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с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деньгами</w:t>
      </w:r>
    </w:p>
    <w:p w14:paraId="7DCBCC71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соглашаться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ответственность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утомительный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представительство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даты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предоставлять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выполненный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действий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0E6F0E2E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процедуры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запечатанный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контракт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потерпеть неудачу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или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правильный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выполнять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это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приводит 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контракта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односторонний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решение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оригиналами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Представляет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это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 письме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информирование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компанию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Подарок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цифровой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подписью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одобренный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их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электронный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с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такими перевозчиками , как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также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из них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из печати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бумага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опциями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.</w:t>
      </w:r>
    </w:p>
    <w:p w14:paraId="557FA964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Клиент: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подарок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1D92416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Постановка на учет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указанный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денег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вызванный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изношенный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отрицательный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последствия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для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ответственность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носить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должен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нарушить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0EE3479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Это: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когда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счет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Значения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письмо-требование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получения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затем: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два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рабочих 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течение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нуждаться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поставить в известность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Заказчику: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письме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в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виде</w:t>
      </w:r>
    </w:p>
    <w:p w14:paraId="403D1590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Здесь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Соревнование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 представления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из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независимо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десять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работающий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 течение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сумма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 платить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неплатеж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связанный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информация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передача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АКРА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Кредит: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Кредит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0270FC4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38ABD6E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proofErr w:type="spellStart"/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Другой</w:t>
      </w:r>
      <w:proofErr w:type="spellEnd"/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: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условия</w:t>
      </w:r>
      <w:proofErr w:type="spellEnd"/>
    </w:p>
    <w:p w14:paraId="3C9201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lastRenderedPageBreak/>
        <w:t xml:space="preserve">2.1: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Подарок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безвозвратный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_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сила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входить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Компания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Проверка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момента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и: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сила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Клиенту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запечатанный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контракта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производительность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результат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полный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 принятым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день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следующий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двадцатый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работающий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день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включительно.</w:t>
      </w:r>
      <w:r w:rsidRPr="00BD116B">
        <w:rPr>
          <w:rFonts w:ascii="GHEA Grapalat" w:eastAsia="Times New Roman" w:hAnsi="GHEA Grapalat" w:cs="GHEA Grapalat"/>
          <w:sz w:val="20"/>
          <w:szCs w:val="20"/>
          <w:lang w:val="ru-RU"/>
        </w:rPr>
        <w:t xml:space="preserve"> </w:t>
      </w:r>
    </w:p>
    <w:p w14:paraId="483F234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Подарок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3938D5D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слабый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отдал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договорной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?</w:t>
      </w:r>
    </w:p>
    <w:p w14:paraId="5470C01F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правильный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подписано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компетентный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04873A6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возник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переговоров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через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рука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 приносить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судебный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чтобы.</w:t>
      </w:r>
    </w:p>
    <w:p w14:paraId="52D7824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0AD3B2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:</w:t>
      </w:r>
    </w:p>
    <w:p w14:paraId="00C40A5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7BCD48A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имя</w:t>
      </w:r>
    </w:p>
    <w:p w14:paraId="0D6A00F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36B413A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адрес</w:t>
      </w:r>
    </w:p>
    <w:p w14:paraId="35635E5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4026F3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в компанию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сопровождающий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банк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имя</w:t>
      </w:r>
    </w:p>
    <w:p w14:paraId="315AD1D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0431595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14:paraId="743BFF9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Т:</w:t>
      </w:r>
    </w:p>
    <w:p w14:paraId="3CCA3B0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5471AF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месяц год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 _</w:t>
      </w:r>
    </w:p>
    <w:p w14:paraId="03E1472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14:paraId="74734E1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14:paraId="0688185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секретаря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: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до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приглашение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_</w:t>
      </w:r>
    </w:p>
    <w:p w14:paraId="2E1B3DE4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6B608C6C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6221DB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ОПЛАТА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>*</w:t>
            </w:r>
          </w:p>
          <w:p w14:paraId="45DA86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51A832C8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F7FCB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Число: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6E20D6CE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B1053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Презентация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дата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5A26B9AD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DD8A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Компания: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``</w:t>
            </w:r>
          </w:p>
        </w:tc>
      </w:tr>
      <w:tr w:rsidR="00532D6C" w:rsidRPr="00E84C88" w14:paraId="2094957D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AAE022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Финансовые: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организация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</w:p>
        </w:tc>
      </w:tr>
      <w:tr w:rsidR="00532D6C" w:rsidRPr="00E84C88" w14:paraId="15E7977A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37ACA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число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694370A3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AAF34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00C39A62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44FDA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6A4E90B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06433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Бенефициар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полезность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экономика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НАОК:</w:t>
            </w:r>
          </w:p>
        </w:tc>
      </w:tr>
      <w:tr w:rsidR="00532D6C" w:rsidRPr="00E84C88" w14:paraId="6008A0D1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312B72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10.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ПСЦ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2D217404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0E495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18A7CFF1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76C8143" w14:textId="77777777" w:rsidR="00532D6C" w:rsidRPr="00E84C88" w:rsidRDefault="00532D6C" w:rsidP="00454CD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Имя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получателя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Финансовые: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:</w:t>
            </w:r>
          </w:p>
        </w:tc>
      </w:tr>
      <w:tr w:rsidR="00532D6C" w:rsidRPr="00E84C88" w14:paraId="6EABAC73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E119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номер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примечание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 _</w:t>
            </w:r>
          </w:p>
        </w:tc>
      </w:tr>
      <w:tr w:rsidR="00532D6C" w:rsidRPr="00E84C88" w14:paraId="668E02C2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B03A998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>.</w:t>
            </w:r>
          </w:p>
        </w:tc>
      </w:tr>
      <w:tr w:rsidR="00532D6C" w:rsidRPr="00E84C88" w14:paraId="11E72E7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0CC4C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 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намеревался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денег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частичный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которого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0C752595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EE490B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Валюта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прописью: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 кодом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>).</w:t>
            </w:r>
          </w:p>
        </w:tc>
      </w:tr>
      <w:tr w:rsidR="00532D6C" w:rsidRPr="00E84C88" w14:paraId="0A24191F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2F7E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Цель сделки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платежа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 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квалификация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обеспечить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это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0B42CD3D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25E46C6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основы: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Документы: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что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включая: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страданий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ним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чей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 основе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 происходит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заряд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471EFF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4EC9CC5B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C864A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4FF0584B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B1A4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7006CCE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19A74608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78181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Наречие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страниц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считать,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---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страница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  <w:p w14:paraId="6440812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199459E0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64F5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подписи</w:t>
            </w:r>
          </w:p>
          <w:p w14:paraId="5B8F6D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2879712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5F673E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6ACA42F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6C7888F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72C9B8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557F58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0A73AB5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_</w:t>
            </w:r>
          </w:p>
          <w:p w14:paraId="1281EEC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1C93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подписи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:</w:t>
            </w:r>
          </w:p>
          <w:p w14:paraId="48803D8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AC5775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480959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53F73F8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4F4D2C6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EAD701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EB2FCA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_</w:t>
            </w:r>
          </w:p>
          <w:p w14:paraId="73944127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0BE9242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B489EA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Бенефициару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организация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5BFB099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8ABC43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092599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09834B1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0CE3D63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1B9EF2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3BD00F54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2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а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Плательщику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организация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37E8E81D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</w:p>
          <w:p w14:paraId="7D1D738D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</w:p>
          <w:p w14:paraId="6DE6F250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>/____________________/</w:t>
            </w:r>
          </w:p>
          <w:p w14:paraId="4FEADE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005DFCF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3B484E1C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DB17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24.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_</w:t>
            </w:r>
          </w:p>
          <w:p w14:paraId="348EE3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8BB60B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777A794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c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года</w:t>
            </w:r>
            <w:proofErr w:type="spellEnd"/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308AFA4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EB1124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4A17BB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24D04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23.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_</w:t>
            </w:r>
          </w:p>
          <w:p w14:paraId="20D1488E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</w:p>
          <w:p w14:paraId="17D9289C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                    </w:t>
            </w:r>
          </w:p>
          <w:p w14:paraId="00F7A4EB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23.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Исполнение: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___ </w:t>
            </w:r>
            <w:r w:rsidRPr="00BD116B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  <w:t xml:space="preserve">___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20___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  <w:t>_</w:t>
            </w:r>
          </w:p>
          <w:p w14:paraId="377E8059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</w:pPr>
          </w:p>
          <w:p w14:paraId="0B0E99EC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</w:p>
          <w:p w14:paraId="4A33AB88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</w:p>
        </w:tc>
      </w:tr>
    </w:tbl>
    <w:p w14:paraId="5FE94982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13B5E90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4BA75F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04D0B5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66B96E7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2D06F60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письмо-требование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спроса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обязательный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действительные условия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наполнение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заказ 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_</w:t>
      </w:r>
    </w:p>
    <w:p w14:paraId="414D980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Оплата: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спроса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обязательный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действительные условия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наполнение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гид</w:t>
      </w:r>
    </w:p>
    <w:p w14:paraId="58CE42F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17BFF4E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282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Вопрос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Вопрос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9C7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&lt;&lt;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заявка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&gt;&gt;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документ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468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Отмечено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поле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/</w:t>
            </w:r>
          </w:p>
          <w:p w14:paraId="5EB1F6A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действительности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доступность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01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Действительное условие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наполнение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требование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54683B6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процесс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6370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Период действия:</w:t>
            </w:r>
          </w:p>
          <w:p w14:paraId="58E2A00B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дополнительный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сторона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:</w:t>
            </w:r>
          </w:p>
          <w:p w14:paraId="0922B678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или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плательщик</w:t>
            </w:r>
          </w:p>
          <w:p w14:paraId="13BEBF5C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Покупка</w:t>
            </w:r>
            <w:proofErr w:type="gram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процесс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1CAAF11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28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F7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03D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32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5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часов</w:t>
            </w:r>
            <w:proofErr w:type="spellEnd"/>
          </w:p>
        </w:tc>
      </w:tr>
      <w:tr w:rsidR="00532D6C" w:rsidRPr="00E84C88" w14:paraId="53770FA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677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F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7D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7A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58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заполненный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E84C88" w14:paraId="3609C31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372" w14:textId="77777777" w:rsidR="00532D6C" w:rsidRPr="00BD116B" w:rsidRDefault="00532D6C" w:rsidP="00532D6C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297C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оплата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спроса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2E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DC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150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представлении</w:t>
            </w:r>
          </w:p>
        </w:tc>
      </w:tr>
      <w:tr w:rsidR="00532D6C" w:rsidRPr="00E84C88" w14:paraId="323E63F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5F2F" w14:textId="77777777" w:rsidR="00532D6C" w:rsidRPr="00BD116B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5927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презентация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Дата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07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69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  <w:p w14:paraId="172F5B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F1F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презентация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день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</w:tc>
      </w:tr>
      <w:tr w:rsidR="00532D6C" w:rsidRPr="00E84C88" w14:paraId="673FB90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D990" w14:textId="77777777" w:rsidR="00532D6C" w:rsidRPr="00BD116B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27F4" w14:textId="77777777" w:rsidR="00532D6C" w:rsidRPr="00BD116B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F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B3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712349E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лица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чье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 счета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взиматься 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сумма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Заполнение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фамилия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если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физический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, если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является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Упомянул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являются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также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другой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данные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согласно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по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необходимости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Заполнение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2F55" w14:textId="77777777" w:rsidR="00532D6C" w:rsidRPr="00BD116B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2BDE78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F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7E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наименование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 )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9F7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5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3C8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D4B1E2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BE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441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F7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5964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760F2CF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банковское дело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номер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филиале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 которой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взиматься 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DF3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5FB75E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F0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E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65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E1E4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4A45B8E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ограниченный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приходилось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3DE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2C91A8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F4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CA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40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CF9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F4FA13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учредил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физический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730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7194048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3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C82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Бенефициар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4AC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248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7E2D56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человека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Имя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получателя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_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Упомянул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являются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также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другой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данные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согласно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необходимости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6F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01D58DD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F14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D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17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ADD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02EF11B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связанный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процессе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EE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3B64CC3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D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1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8B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40A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0AEF2BE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учредил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приходилось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налогоплательщик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D9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5F46046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76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571F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название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).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16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F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2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5EC94D6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B2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AB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AD6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EB4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CB3E85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банковский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количество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которых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переданным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 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заряженный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Значения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6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35A9FE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7F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66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сумма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FF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1BF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1B7AC2F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условии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82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B06BB6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C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1F9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Принял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цифрах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E1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63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обязательный</w:t>
            </w:r>
          </w:p>
          <w:p w14:paraId="327EFD4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намеревался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денег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частичный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которого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связанный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4B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320B0EA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64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E83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валюта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прописью: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 кодом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67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60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C60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446A988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BA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12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сделки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цель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2A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B9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квалификация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обеспечение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для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894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</w:p>
        </w:tc>
      </w:tr>
      <w:tr w:rsidR="00532D6C" w:rsidRPr="00E84C88" w14:paraId="76AA267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3E5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7E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основы: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21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FFD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428E1FD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денег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зарядка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для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основа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документа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данные,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которым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 основе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Представляет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презентация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для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основа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контракта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номер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покупки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процедуры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соответствии 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страданий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3AF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89FB97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60D2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3E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условия: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D9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54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0D8088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 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_</w:t>
            </w:r>
          </w:p>
          <w:p w14:paraId="170A2D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который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иметь в виду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подписание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письмо-требование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давать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согласие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 счета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заряжать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для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15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4F2C2D4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FB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5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прилагательное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страниц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считать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98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F4C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E924C5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 заявке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рядом с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представлен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документы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страниц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количество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которых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предоставляться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  <w:p w14:paraId="3D881A6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Если: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будет завершена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поле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затем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данные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обязательный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_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7EA4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0BB81D2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C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F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24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39A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7A491E9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поле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презентация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в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случае 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котором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если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условия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поле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 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тогда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подписав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соглашаться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 счета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заряжать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презентация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случай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поле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.</w:t>
            </w:r>
          </w:p>
          <w:p w14:paraId="6228C1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DD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подписывают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54110A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подпись</w:t>
            </w:r>
          </w:p>
          <w:p w14:paraId="2CC139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E84C88" w14:paraId="0F6FAF0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DC9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B0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печать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2D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333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обязательный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:</w:t>
            </w:r>
          </w:p>
          <w:p w14:paraId="569424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тюлень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доступность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случае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письмо-требование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Представляет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09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запечатанным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2D062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 представлении</w:t>
            </w:r>
          </w:p>
        </w:tc>
      </w:tr>
      <w:tr w:rsidR="00532D6C" w:rsidRPr="00E84C88" w14:paraId="1BB0923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A1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7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6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B409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Обязательный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  <w:p w14:paraId="1F10A07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2E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подписывают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является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</w:p>
        </w:tc>
      </w:tr>
      <w:tr w:rsidR="00532D6C" w:rsidRPr="00E84C88" w14:paraId="448076A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387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19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печать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15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5D5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proofErr w:type="gramEnd"/>
          </w:p>
          <w:p w14:paraId="359886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тюлень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доступность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случай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EB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запечатанным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60A4ED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Банк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 представлении</w:t>
            </w:r>
          </w:p>
        </w:tc>
      </w:tr>
      <w:tr w:rsidR="00532D6C" w:rsidRPr="00E84C88" w14:paraId="60B2FC6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0D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AD9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работник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3F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1974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B5F2D04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полон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BCEF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2573E26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FF7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93E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FC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DCE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687D482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полон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0AB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67734B7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73C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364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плательщику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организации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9A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2D5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A79A69F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филиалу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отмеченный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производительность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час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DBD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0FC629C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69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9FA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работник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8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2A3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44D78F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сотрудника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AF6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38A407E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95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EF2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D5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BDA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518FCB0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последний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печать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1AA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3EEA086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17B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3D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организация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час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5E3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0D4F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6293808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последний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настоящим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данные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являются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1D4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</w:tbl>
    <w:p w14:paraId="33511D54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49DEE50C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0705ECC8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09596BF5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468F4B6D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024D81FF" w14:textId="77777777" w:rsidR="00532D6C" w:rsidRPr="00BD116B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7280CE9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14:paraId="5282E84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 xml:space="preserve"> </w:t>
      </w:r>
    </w:p>
    <w:p w14:paraId="0315BFC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hy-AM"/>
        </w:rPr>
        <w:t>5.1</w:t>
      </w:r>
    </w:p>
    <w:p w14:paraId="746B739C" w14:textId="388F93A3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593F0F9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63464EF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1B4FAF7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СТРАДАНИЯ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О: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5B0B7DB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договор: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62E2974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14:paraId="29D1F7F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Ереван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**</w:t>
      </w:r>
    </w:p>
    <w:p w14:paraId="7722F75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378271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лицо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директор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0381614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Компания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Компания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директора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имя: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паспорт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>которые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бою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устава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 основе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далее : Компания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односторонний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определение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следующее: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157D76D3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09443F91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Согласие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предмет</w:t>
      </w:r>
    </w:p>
    <w:p w14:paraId="1A47590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3E2EE943" w14:textId="158A7F14" w:rsidR="00532D6C" w:rsidRPr="00E84C88" w:rsidRDefault="00532D6C" w:rsidP="00532D6C">
      <w:pPr>
        <w:numPr>
          <w:ilvl w:val="1"/>
          <w:numId w:val="30"/>
        </w:numPr>
        <w:spacing w:after="0" w:line="240" w:lineRule="auto"/>
        <w:ind w:left="142" w:firstLine="56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участвует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Туманян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полезность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экономика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АНОК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.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организованный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EA6087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 кодом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.</w:t>
      </w:r>
    </w:p>
    <w:p w14:paraId="28B77E04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процедуры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быть запечатанным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контракта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производительность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обеспечивает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Представляет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форма заявки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одобренный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26A2EA8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 _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презентабельный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письма-требования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безвозвратно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соглашаться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5E8C9648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Письмо-требование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подписав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Компания: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давать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сертификация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поле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заполненный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которого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денег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зарядка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связанный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компанию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получено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Представляет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компанию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получать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что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уже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быть помещенным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подпись: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с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целью</w:t>
      </w:r>
    </w:p>
    <w:p w14:paraId="526E2B49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Письмо-требование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основа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 письму-требованию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указанный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весь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сумма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со счета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заряжать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для,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без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.</w:t>
      </w:r>
    </w:p>
    <w:p w14:paraId="677F754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 письме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или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манера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заказ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набор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звонить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_</w:t>
      </w:r>
    </w:p>
    <w:p w14:paraId="1FC2CB88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сертификация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принять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весь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с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деньгами</w:t>
      </w:r>
    </w:p>
    <w:p w14:paraId="0F06F6BA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соглашаться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ответственность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утомительный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представлен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представительство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даты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предоставлять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выполненный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действий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1933FAA4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покупки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процедуры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запечатанный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контракт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потерпеть неудачу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или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правильный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выполнять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случай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оригиналами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Представляет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это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на письме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информирование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компанию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Подарок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цифровой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 подписью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одобренный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быть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случай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их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представлен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электронный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с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такими перевозчиками , как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также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из них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из печати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бумага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с опциями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.</w:t>
      </w:r>
    </w:p>
    <w:p w14:paraId="7A231A79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Клиент: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может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подарок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другой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дополнительный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 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FBB9D4D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Постановка на учет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указанный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денег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как результат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вызванный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изношенный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отрицательный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последствия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для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любой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ответственность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носить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должен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контракта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условия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нарушить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4B8E6ADD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Это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когда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счет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Значения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они не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оплата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письмо-требование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от получения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затем: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 xml:space="preserve">два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рабочих 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 течение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нуждаться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поставить в известность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Заказчику: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на письме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в </w:t>
      </w:r>
      <w:r w:rsidRPr="00BD116B">
        <w:rPr>
          <w:rFonts w:ascii="Arial" w:eastAsia="Times New Roman" w:hAnsi="Arial" w:cs="Arial"/>
          <w:sz w:val="20"/>
          <w:szCs w:val="20"/>
          <w:lang w:val="ru-RU"/>
        </w:rPr>
        <w:t>виде</w:t>
      </w:r>
    </w:p>
    <w:p w14:paraId="31A67C99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Подарок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Соревнование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от представления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из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банка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независимо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десять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работающий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дня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в течение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сумма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 платить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Клиент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неплатеж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связанный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информация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передача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АКРА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Кредит: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Кредит 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5B06CB0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EA7B664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Другое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условия</w:t>
      </w:r>
    </w:p>
    <w:p w14:paraId="730CF4E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/>
        <w:t xml:space="preserve">2.1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безвозвратный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есть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сила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входить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Проверка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момента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сила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запечатанным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контракту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предприняты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полный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производительность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последний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день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двадцатый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включая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531CA60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Подарок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Плательщик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банк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0D19248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Клиенту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слабый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отдал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договорной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обязательства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?</w:t>
      </w:r>
    </w:p>
    <w:p w14:paraId="189BBA78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проверенный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том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настоящим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страданий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и: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рядом 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Требование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правильный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подписано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компетентный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человек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 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94D5C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Здесь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касательно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возник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переговоров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через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Соглашение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рука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не приносить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случай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споры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решается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являются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судебный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чтобы.</w:t>
      </w:r>
    </w:p>
    <w:p w14:paraId="17E231E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5BA051F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Компания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банк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:</w:t>
      </w:r>
    </w:p>
    <w:p w14:paraId="30763B2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42C895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</w:t>
      </w:r>
    </w:p>
    <w:p w14:paraId="241A126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1741BB8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адрес</w:t>
      </w:r>
    </w:p>
    <w:p w14:paraId="4FC44BB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389A6AC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в компанию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сопровождающий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банк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имя</w:t>
      </w:r>
    </w:p>
    <w:p w14:paraId="16FE20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2E3051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банковское дело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номер счета</w:t>
      </w:r>
    </w:p>
    <w:p w14:paraId="0EB2331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655E288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налог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плательщика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бухгалтерский учет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номер</w:t>
      </w:r>
    </w:p>
    <w:p w14:paraId="6844DD7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34F0063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компании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директора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 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Фамилия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подпись</w:t>
      </w:r>
    </w:p>
    <w:p w14:paraId="772ABDA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Т:</w:t>
      </w:r>
    </w:p>
    <w:p w14:paraId="3DBB65F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942D57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месяц год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_ _</w:t>
      </w:r>
    </w:p>
    <w:p w14:paraId="74054825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09AD9993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секретаря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публикация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_</w:t>
      </w:r>
    </w:p>
    <w:p w14:paraId="63E93FB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063D5859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7A730926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08A9B08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32E73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ОПЛАТА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>*</w:t>
            </w:r>
          </w:p>
          <w:p w14:paraId="7DDC54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3006023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E5840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Число: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40CC700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8FC88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Презентация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дата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190D4B4D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3B0A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Компания: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``</w:t>
            </w:r>
          </w:p>
        </w:tc>
      </w:tr>
      <w:tr w:rsidR="00532D6C" w:rsidRPr="00E84C88" w14:paraId="0163A46E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0E9B2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Финансовые: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организация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</w:p>
        </w:tc>
      </w:tr>
      <w:tr w:rsidR="00532D6C" w:rsidRPr="00E84C88" w14:paraId="4CB0F4FB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6A7C15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число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62D2935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BB3265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6DBEC155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6AA81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4269D89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0BD15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Бенефициар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 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_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полезность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экономика 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НАОК:</w:t>
            </w:r>
          </w:p>
        </w:tc>
      </w:tr>
      <w:tr w:rsidR="00532D6C" w:rsidRPr="00E84C88" w14:paraId="20C4121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A6A2E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10.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ПСЦ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244A4101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F5FF2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:</w:t>
            </w:r>
            <w:proofErr w:type="gramEnd"/>
          </w:p>
        </w:tc>
      </w:tr>
      <w:tr w:rsidR="00532D6C" w:rsidRPr="00E84C88" w14:paraId="280154A4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AC81EE" w14:textId="77777777" w:rsidR="00532D6C" w:rsidRPr="00E84C88" w:rsidRDefault="00532D6C" w:rsidP="008E294B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Имя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получателя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Финансовые: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:</w:t>
            </w:r>
          </w:p>
        </w:tc>
      </w:tr>
      <w:tr w:rsidR="00532D6C" w:rsidRPr="00E84C88" w14:paraId="10B6E3D0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18CE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номер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примечание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 _</w:t>
            </w:r>
          </w:p>
        </w:tc>
      </w:tr>
      <w:tr w:rsidR="00532D6C" w:rsidRPr="00E84C88" w14:paraId="7F8C8C33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34E57D6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>.</w:t>
            </w:r>
          </w:p>
        </w:tc>
      </w:tr>
      <w:tr w:rsidR="00532D6C" w:rsidRPr="00E84C88" w14:paraId="5B523EBC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DEB6A1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 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намеревался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денег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частичный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которого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40B9A3E8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D3DA396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Валюта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прописью: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 кодом </w:t>
            </w:r>
            <w:r w:rsidRPr="00BD116B"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>).</w:t>
            </w:r>
          </w:p>
        </w:tc>
      </w:tr>
      <w:tr w:rsidR="00532D6C" w:rsidRPr="00E84C88" w14:paraId="0B063FA0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CD1E33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Цель сделки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платежа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 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договор: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обеспечить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это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1DE0EF61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09C388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основы: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Документы: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что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включая: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страданий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ним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чей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 основе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 происходит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заряд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2D5E835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59D2254F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94C29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631CF643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DEE37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66D3B6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9953D8E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205E9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Наречие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страниц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считать,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---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страница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  <w:p w14:paraId="19D91F5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4D601D17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7335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подписи</w:t>
            </w:r>
          </w:p>
          <w:p w14:paraId="6B29B1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97C0F2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75D59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0339AE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6F7D29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7C57FD8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6A5CD6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31C5CC7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_</w:t>
            </w:r>
          </w:p>
          <w:p w14:paraId="0C411E1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B0DD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подписи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:</w:t>
            </w:r>
          </w:p>
          <w:p w14:paraId="43BE3277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2A2DEC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D48CF61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D48B5D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0975182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C2D681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24FF09D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_</w:t>
            </w:r>
          </w:p>
          <w:p w14:paraId="6729E5C1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2F7182FC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B48DE7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а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Бенефициару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организация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358C20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5BD325B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4E5B0E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1646A00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2E7715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29713C0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781860C8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2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а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Плательщику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организация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5A45D81C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</w:p>
          <w:p w14:paraId="448082F6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</w:p>
          <w:p w14:paraId="112CFA93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>/____________________/</w:t>
            </w:r>
          </w:p>
          <w:p w14:paraId="05959FC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581EC4D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7ACBA5B3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AB71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24.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_</w:t>
            </w:r>
          </w:p>
          <w:p w14:paraId="060EDA6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02DC79B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F36C12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c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года</w:t>
            </w:r>
            <w:proofErr w:type="spellEnd"/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529C63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4A181F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530476A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8401A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23.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К.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Т.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_</w:t>
            </w:r>
          </w:p>
          <w:p w14:paraId="07D00D13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</w:p>
          <w:p w14:paraId="53924D78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                    </w:t>
            </w:r>
          </w:p>
          <w:p w14:paraId="2EB2DDF2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23.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Исполнение: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___ </w:t>
            </w:r>
            <w:r w:rsidRPr="00BD116B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  <w:t xml:space="preserve">___ </w:t>
            </w:r>
            <w:r w:rsidRPr="00BD116B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ru-RU"/>
              </w:rPr>
              <w:t xml:space="preserve">20___ </w:t>
            </w:r>
            <w:r w:rsidRPr="00BD116B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  <w:t>_</w:t>
            </w:r>
          </w:p>
          <w:p w14:paraId="1EF94F3A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ru-RU"/>
              </w:rPr>
            </w:pPr>
          </w:p>
          <w:p w14:paraId="5D613464" w14:textId="77777777" w:rsidR="00532D6C" w:rsidRPr="00BD116B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</w:pPr>
          </w:p>
          <w:p w14:paraId="7523D5BD" w14:textId="77777777" w:rsidR="00532D6C" w:rsidRPr="00BD116B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</w:pPr>
          </w:p>
        </w:tc>
      </w:tr>
    </w:tbl>
    <w:p w14:paraId="71A0AF8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C7B80E0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690BE452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0842FA8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0C92C81F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13F904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письмо-требование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по приглашению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спроса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обязательный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действительные условия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наполнение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заказ 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_</w:t>
      </w:r>
    </w:p>
    <w:p w14:paraId="774511A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Оплата: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спроса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обязательный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действительные условия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наполнение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гид</w:t>
      </w:r>
    </w:p>
    <w:p w14:paraId="2FC30F9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7EAEA54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825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Вопрос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Вопрос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96C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&lt;&lt;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заявка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&gt;&gt;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документ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3EB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Отмечено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поле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/</w:t>
            </w:r>
          </w:p>
          <w:p w14:paraId="7725825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действительности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доступность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7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Действительное условие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наполнение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требование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2C0E414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процесс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F104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Период действия:</w:t>
            </w:r>
          </w:p>
          <w:p w14:paraId="5ED00C34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дополнительный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сторона 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>:</w:t>
            </w:r>
          </w:p>
          <w:p w14:paraId="6E711A5A" w14:textId="77777777" w:rsidR="00532D6C" w:rsidRPr="00BD116B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или</w:t>
            </w:r>
            <w:r w:rsidRPr="00BD116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плательщик</w:t>
            </w:r>
          </w:p>
          <w:p w14:paraId="040CEB61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Покупка</w:t>
            </w:r>
            <w:proofErr w:type="gram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процесс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3B19AFA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7C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DC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7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93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95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часов</w:t>
            </w:r>
            <w:proofErr w:type="spellEnd"/>
          </w:p>
        </w:tc>
      </w:tr>
      <w:tr w:rsidR="00532D6C" w:rsidRPr="00E84C88" w14:paraId="414B82C4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68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0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9B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A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BB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документа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заполненный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E84C88" w14:paraId="6A9D100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7332" w14:textId="77777777" w:rsidR="00532D6C" w:rsidRPr="00BD116B" w:rsidRDefault="00532D6C" w:rsidP="00532D6C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FE6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оплата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спроса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D34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B3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566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представлении</w:t>
            </w:r>
          </w:p>
        </w:tc>
      </w:tr>
      <w:tr w:rsidR="00532D6C" w:rsidRPr="00E84C88" w14:paraId="3790B4B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B4A1" w14:textId="77777777" w:rsidR="00532D6C" w:rsidRPr="00BD116B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5C27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презентация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Дата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31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A2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  <w:p w14:paraId="557B7D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176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презентация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день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</w:tc>
      </w:tr>
      <w:tr w:rsidR="00532D6C" w:rsidRPr="00E84C88" w14:paraId="271EE73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917D" w14:textId="77777777" w:rsidR="00532D6C" w:rsidRPr="00BD116B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422E" w14:textId="77777777" w:rsidR="00532D6C" w:rsidRPr="00BD116B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83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673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61636A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лица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чье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 счета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взиматься 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сумма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Заполнение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фамилия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если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физический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имя , если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является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_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Упомянул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являются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также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другой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данные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согласно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по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необходимости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Заполнение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4DA7" w14:textId="77777777" w:rsidR="00532D6C" w:rsidRPr="00BD116B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1388BF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2A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FFEF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наименование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 )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0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246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7E2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7397432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7A1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ABC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FE6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8A5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468176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банковское дело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номер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филиале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 которой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взиматься 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990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599A5F7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97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87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11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557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19D8EB4E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ограниченный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приходилось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D09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3620F40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2E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6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265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43982AF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учредил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физический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A25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0A93347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EB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B4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Бенефициар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DD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76E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45758B0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человека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Имя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получателя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_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Упомянул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являются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также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другой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данные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согласно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необходимости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89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0D9F4A6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38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8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A4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B60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D9058A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связанный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процессе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DB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законченным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485AF6E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0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16F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F62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B3C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1D793B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Армения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Республика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нормативный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юридический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актам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учредил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тех случаях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когда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приходилось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налогоплательщик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CD6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77DCC6C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3AF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05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название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).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A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B5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7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2963561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195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C0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E5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105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53DF0D1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банковский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количество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которых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переданным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 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заряженный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Значения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8D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заранее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</w:t>
            </w:r>
          </w:p>
        </w:tc>
      </w:tr>
      <w:tr w:rsidR="00532D6C" w:rsidRPr="00E84C88" w14:paraId="32D2145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4A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059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сумма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цифрах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 словах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99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D7A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52C0423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условии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DB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277A0F7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EF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72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Принял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цифрах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и: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словах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F0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F9F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обязательный</w:t>
            </w:r>
          </w:p>
          <w:p w14:paraId="29F476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намеревался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денег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частичный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которого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Покупка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связанный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F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25DE09E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08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E989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валюта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прописью: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 кодом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05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02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88D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1AF8799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F22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8D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сделки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цель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82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57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контракта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обеспечение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для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15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</w:p>
        </w:tc>
      </w:tr>
      <w:tr w:rsidR="00532D6C" w:rsidRPr="00E84C88" w14:paraId="20801CA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75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074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основы: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ED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E9E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1CEBBC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 запросу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указанный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денег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зарядка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для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основа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документа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данные,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которым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 основе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Представляет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 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презентация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для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основа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существование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контракта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номер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покупки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процедуры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соответствии 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страданий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77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36ECB05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F502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37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условия: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DB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0F3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01D7BEB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 _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_</w:t>
            </w:r>
          </w:p>
          <w:p w14:paraId="4CBC4C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который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иметь в виду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что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подписание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письмо-требование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давать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согласие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 счета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заряжать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для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D7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5C44565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F1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A09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прилагательное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страниц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считать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A2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F29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1A2324D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 заявке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рядом с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представлен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документы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страниц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количество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которых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нуждаться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предоставляться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  <w:p w14:paraId="5149C08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Если: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будет завершена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поле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затем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данные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обязательный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 </w:t>
            </w:r>
            <w:r w:rsidRPr="00BD116B">
              <w:rPr>
                <w:rFonts w:ascii="GHEA Grapalat" w:eastAsia="Times New Roman" w:hAnsi="GHEA Grapalat" w:cs="Sylfaen"/>
                <w:sz w:val="20"/>
                <w:szCs w:val="20"/>
                <w:lang w:val="ru-RU"/>
              </w:rPr>
              <w:t>_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BC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</w:p>
        </w:tc>
      </w:tr>
      <w:tr w:rsidR="00532D6C" w:rsidRPr="00E84C88" w14:paraId="7412F88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5B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39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FA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DB8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5F87C9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этот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поле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презентация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в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случае 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котором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если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Оплата: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условия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поле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принято 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тогда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плательщик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подписав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заранее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соглашаться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указанный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сумма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ее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 счета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заряжать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презентация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случай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этот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в поле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.</w:t>
            </w:r>
          </w:p>
          <w:p w14:paraId="18D1C1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CC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подписывают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или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D93D1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электронный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подпись</w:t>
            </w:r>
          </w:p>
          <w:p w14:paraId="3ACD61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E84C88" w14:paraId="3D15247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94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D8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плательщика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печать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6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94D9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обязательный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:</w:t>
            </w:r>
          </w:p>
          <w:p w14:paraId="22DA0F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тюлень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доступность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случае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письмо-требование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Представляет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73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запечатанным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7C9A0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 представлении</w:t>
            </w:r>
          </w:p>
        </w:tc>
      </w:tr>
      <w:tr w:rsidR="00532D6C" w:rsidRPr="00E84C88" w14:paraId="1ED5720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C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D7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C3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064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Обязательный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: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  <w:p w14:paraId="10919ED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законченным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Банк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D3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подписывают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является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</w:p>
        </w:tc>
      </w:tr>
      <w:tr w:rsidR="00532D6C" w:rsidRPr="00E84C88" w14:paraId="7641D2F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81D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BB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бенефициар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печать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03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E3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proofErr w:type="gramEnd"/>
          </w:p>
          <w:p w14:paraId="362970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тюлень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доступность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случай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76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быть запечатанным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8B9AD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бумага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манера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Банк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при представлении</w:t>
            </w:r>
          </w:p>
        </w:tc>
      </w:tr>
      <w:tr w:rsidR="00532D6C" w:rsidRPr="00E84C88" w14:paraId="364B616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1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4A53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работник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33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94D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3E3A8B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полон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FE7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4387FE9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0A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5FE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2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1FF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4293F97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полон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D63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5B5FFBC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4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7D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плательщику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сопровождающий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финансовый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организации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производительность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E7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5E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32D4D8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плательщику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филиалу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отмеченный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является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спроса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производительность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час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DDC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10E7E55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F8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ED6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работник 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.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77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FD4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нет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57E0202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сотрудника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подпись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665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01774AE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82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C9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организации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(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филиала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)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D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C8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3E8C144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последний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печать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3B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532D6C" w:rsidRPr="00E84C88" w14:paraId="770EF3D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04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0C5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бенефициару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сопровождающий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финансовый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организация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дата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час 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4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обязательный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D1D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нет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обязательный</w:t>
            </w:r>
          </w:p>
          <w:p w14:paraId="27638B70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быть законченным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письмо-требование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последний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представлять _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случай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настоящим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данные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помещать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являются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бумага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манера</w:t>
            </w:r>
            <w:r w:rsidRPr="00BD116B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представил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_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спроса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091A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</w:tbl>
    <w:p w14:paraId="13AEB284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30033936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06B69C7F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269E5961" w14:textId="77777777" w:rsidR="00532D6C" w:rsidRPr="00BD116B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14:paraId="23D79C4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</w:p>
    <w:p w14:paraId="219338EB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14:paraId="27FB6325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>6</w:t>
      </w:r>
    </w:p>
    <w:p w14:paraId="721738C3" w14:textId="32338462" w:rsidR="00532D6C" w:rsidRPr="00E84C88" w:rsidRDefault="00EA6087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кодом</w:t>
      </w:r>
      <w:proofErr w:type="spellEnd"/>
    </w:p>
    <w:p w14:paraId="7FE9852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цитировать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расследования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приглашения</w:t>
      </w:r>
      <w:proofErr w:type="spellEnd"/>
      <w:proofErr w:type="gramEnd"/>
    </w:p>
    <w:p w14:paraId="3CA5193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4C5C8F9" w14:textId="77777777" w:rsidR="00532D6C" w:rsidRPr="00E84C88" w:rsidRDefault="00532D6C" w:rsidP="00532D6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52BBB872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Cs w:val="24"/>
          <w:lang w:val="hy-AM"/>
        </w:rPr>
        <w:t>ПОТРЕБНОСТИ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ПОСТАВЛЯТЬ</w:t>
      </w:r>
    </w:p>
    <w:p w14:paraId="069FCBE7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ДОГОВОР: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14:paraId="3B5E1244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Н:</w:t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</w:p>
    <w:p w14:paraId="22EFA12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E055471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  <w:t xml:space="preserve">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лет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_</w:t>
      </w:r>
    </w:p>
    <w:p w14:paraId="0D854AA5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D8D5C6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является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лицо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которых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бою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устава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с этого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момента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этого момента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надо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 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лицо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директор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 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который 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бою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устава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с этого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момента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этого момента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следующих: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о.</w:t>
      </w:r>
    </w:p>
    <w:p w14:paraId="431DD72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6AD475F8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ПРЕДМЕТ</w:t>
      </w:r>
    </w:p>
    <w:p w14:paraId="73BE93C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14:paraId="7137BCF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предпринимать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определяется договором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–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).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адресу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Приложением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договору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Технический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профиль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расписанием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предпринимать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принимать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для.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025925D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</w:p>
    <w:p w14:paraId="310CDE4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ПРАВА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ОБЯЗАННОСТИ</w:t>
      </w:r>
    </w:p>
    <w:p w14:paraId="55B72BD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F19F23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имеет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:</w:t>
      </w:r>
    </w:p>
    <w:p w14:paraId="516DB4F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доставлять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продукта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сроки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нарушенным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 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</w:p>
    <w:p w14:paraId="78C36B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сдаваться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неприличный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технический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согласно спецификации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C0880C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спрос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погасить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неприличный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из-за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сделанный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затраты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6D424E8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принимать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его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усмотрению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определение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неприличный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продуктом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бесплатно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замена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разумный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срок: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</w:p>
    <w:p w14:paraId="23CC70D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выполнения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вернуться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оплаченный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5116D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сдаваться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решительного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меньше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количества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38AB43F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спрос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завершить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меньше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сдался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считать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1D5A90E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сдался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оплаты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оплаченным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затем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вернуться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оплаченный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сумма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3676B12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сдаваться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вроде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выбор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02773C4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вроде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отдых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продуктов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3351179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сдался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продуктов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49039A0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спрос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вроде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бесплатно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замена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типу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продукту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2A3823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усмотрению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определить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новый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срок: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штраф.</w:t>
      </w:r>
    </w:p>
    <w:p w14:paraId="46B6F17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35A47C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97FBC0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быть законченным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комиссии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секретаря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: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до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приглашение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 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_</w:t>
      </w:r>
    </w:p>
    <w:p w14:paraId="645D881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33B175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погасить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решения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разумный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человека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более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высокий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разумный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цене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намеревался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вместо этого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вместо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сделки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разницы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столько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же,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сколько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человека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принести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сделанный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разумный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затраты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</w:p>
    <w:p w14:paraId="3CFAA8BD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77282F8D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2.1.7.1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рассматривается, если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 _</w:t>
      </w:r>
    </w:p>
    <w:p w14:paraId="5BB52CB5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неприличный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который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заменен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приемлемый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 срока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5080F89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сроки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нарушенным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 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</w:p>
    <w:p w14:paraId="7ECD94B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Обзор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обнаруженный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дефекты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поставить в известность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Продавцу.</w:t>
      </w:r>
    </w:p>
    <w:p w14:paraId="2FCF24D8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14:paraId="38C54FC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должен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:</w:t>
      </w:r>
    </w:p>
    <w:p w14:paraId="04917E6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Выполнение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поставщик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действия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5CABD0D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доставленный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предоставьте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сохранение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поставить в известность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678DA7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Соглашению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деньги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п.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штраф.</w:t>
      </w:r>
    </w:p>
    <w:p w14:paraId="2562172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разнообразие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оповестить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недостаток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обнаружения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немедленно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разумно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тот период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когда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нуждаться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обнаруженный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на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основе 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природа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значимости.</w:t>
      </w:r>
    </w:p>
    <w:p w14:paraId="3F1FA3D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решения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погашать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вызванный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оправданный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убытки.</w:t>
      </w:r>
    </w:p>
    <w:p w14:paraId="3BDD331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FFCE35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имеет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:</w:t>
      </w:r>
    </w:p>
    <w:p w14:paraId="13AAB4D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покупателя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адресу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16E73D1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покупателя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адресу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сам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402092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контракт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</w:p>
    <w:p w14:paraId="3CA1E45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существенный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считается, если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много раз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нарушенным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Даты.</w:t>
      </w:r>
    </w:p>
    <w:p w14:paraId="29C29AC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соглашению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преждевременно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29B899B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9EDB7A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должен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:</w:t>
      </w:r>
    </w:p>
    <w:p w14:paraId="1FAB680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</w:p>
    <w:p w14:paraId="0DC2664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(b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подпункт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пункту 2.1.5.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рамках условий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75DB73A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третий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люди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бесплатно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EF1E6F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количества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требованию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сертификатор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документы.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2137D08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Дефектный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слабый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договору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 завершить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неполный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поставляется.</w:t>
      </w:r>
    </w:p>
    <w:p w14:paraId="7547A9A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Назад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еда на вынос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пункту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защита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разумный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управлять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погашать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защита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 это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осознать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вернуться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затраты.</w:t>
      </w:r>
    </w:p>
    <w:p w14:paraId="59453B7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Соглашению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пунктами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штраф.</w:t>
      </w:r>
    </w:p>
    <w:p w14:paraId="5008557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вещи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документы.</w:t>
      </w:r>
    </w:p>
    <w:p w14:paraId="6AC3D0B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решения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погашать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вызванный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оправданный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убытки.</w:t>
      </w:r>
    </w:p>
    <w:p w14:paraId="752B849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Квалификация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персона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должен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положений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действия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ликвидация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банкротство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процесс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начать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заранее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поставить в известность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Покупателю.</w:t>
      </w:r>
    </w:p>
    <w:p w14:paraId="218AECA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9A57AF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lastRenderedPageBreak/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ОПЛАТА: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ПРОЦЕДУРА</w:t>
      </w:r>
    </w:p>
    <w:p w14:paraId="0C6A32D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структуре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АМД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том числе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НДС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_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17 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 xml:space="preserve">29 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0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включать: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нужно сделать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сборы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расходы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которые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числе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пошлины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транспорт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страхование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расходы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вознаграждение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ожидал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прибыль.</w:t>
      </w:r>
    </w:p>
    <w:p w14:paraId="612D19ED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стабильный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имеет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добавить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уменьшить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расходы.</w:t>
      </w:r>
    </w:p>
    <w:p w14:paraId="1A487F4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до </w:t>
      </w:r>
      <w:r w:rsidRPr="00E84C88">
        <w:rPr>
          <w:rFonts w:ascii="GHEA Grapalat" w:eastAsia="Times New Roman" w:hAnsi="GHEA Grapalat" w:cs="Times Armenian"/>
          <w:sz w:val="20"/>
          <w:szCs w:val="24"/>
          <w:u w:val="single"/>
          <w:lang w:val="hy-AM"/>
        </w:rPr>
        <w:t xml:space="preserve">            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AMD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передача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банковское дело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учетная запись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как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предоплата.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Предоплата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искупление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реализуется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протоколы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выполненным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платежей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производить отчисления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вычеты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форма.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предоплата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возврат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денег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платежи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ходе выполнения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18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30: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1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A487D8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сам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передний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AMD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безналичный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наличный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Значения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вычислительный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счет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перевести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через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Денежный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средства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перевод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 происходит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протокол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плановый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N 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размеру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аминам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сделанным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20 числа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месяца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месяц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расписанию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финансовый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значит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реализуется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рабочих дней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 время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года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декабря 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_</w:t>
      </w:r>
    </w:p>
    <w:p w14:paraId="7A043B4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F62ABBF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ГАРАНТИЯ</w:t>
      </w:r>
    </w:p>
    <w:p w14:paraId="5763849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гарантия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дела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стандарта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требования.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1FE29CA1" w14:textId="77777777" w:rsidR="00532D6C" w:rsidRPr="00E84C88" w:rsidRDefault="00532D6C" w:rsidP="00532D6C">
      <w:pPr>
        <w:spacing w:after="0" w:line="240" w:lineRule="auto"/>
        <w:ind w:firstLine="702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Базовый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означает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существование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товаров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гарантия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срок: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определенный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Покупатель: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продукт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быть принятым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включая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pt-BR"/>
        </w:rPr>
        <w:t xml:space="preserve">           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календарь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день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гарантия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пришел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поставляется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недостатки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Продавец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должен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 счет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Покупателя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разумный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устранять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Недостатки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pt-BR"/>
        </w:rPr>
        <w:t xml:space="preserve">19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t>31: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footnoteReference w:id="12"/>
      </w:r>
    </w:p>
    <w:p w14:paraId="539F850F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29C06F9C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СНЯТИЕ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ПРИЕМКА</w:t>
      </w:r>
    </w:p>
    <w:p w14:paraId="5686815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Предусмотрено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доставлять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фиксируется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между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двусторонний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отмечая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документа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состав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11E0137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инклюзивный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Продавец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Покупателю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предоставление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ее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подписано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товар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Покупателю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доставлять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факт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фиксация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3.1)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и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сдача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приемка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протокол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пример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N 3).</w:t>
      </w:r>
    </w:p>
    <w:p w14:paraId="77215D70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подписывают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условиям.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Противоположный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результаты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подписывают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560A9650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вопрос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регулирование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предприятие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нравиться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ситуации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Значения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6F354D68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означает.</w:t>
      </w:r>
    </w:p>
    <w:p w14:paraId="6AE7808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день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с даты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включая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дня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в течение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Представляет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протокол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один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пример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принимать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аргументированный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отказ.</w:t>
      </w:r>
    </w:p>
    <w:p w14:paraId="4E3A6454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отказ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этого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тогда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обдуманный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учредил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предоставление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надпись на статуе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  <w:t>.</w:t>
      </w:r>
    </w:p>
    <w:p w14:paraId="3127C7A7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E23230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5041A8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ОТВЕТСТВЕННОСТЬ</w:t>
      </w:r>
    </w:p>
    <w:p w14:paraId="0979F24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6.1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утомительный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доставленный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качество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обслуживание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для.</w:t>
      </w:r>
    </w:p>
    <w:p w14:paraId="26513E3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просроченный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заряженный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поставляется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ноль: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процента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размеру.</w:t>
      </w:r>
    </w:p>
    <w:p w14:paraId="15CD112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пункте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технический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согласно спецификации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несоответствующий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обеспечить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продавца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заряженный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наказание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десятичная дробь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процент</w:t>
      </w:r>
      <w:r w:rsidRPr="00E84C88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размеру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20 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 xml:space="preserve">32 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3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котором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рассчитывается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поставлять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срок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выступать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клиента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быть принятым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случае</w:t>
      </w:r>
    </w:p>
    <w:p w14:paraId="77172BE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рассчитывается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компенсировать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Продавцу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условии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денег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с.</w:t>
      </w:r>
    </w:p>
    <w:p w14:paraId="4EFD167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просроченный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рассчитывается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однако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неоплаченный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суммы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ноль: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процента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размеру.</w:t>
      </w:r>
    </w:p>
    <w:p w14:paraId="5E5488C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Соглашению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незапланированный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потерпеть неудачу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правильный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выполнять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утомительный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чтобы.</w:t>
      </w:r>
    </w:p>
    <w:p w14:paraId="6C0F620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штраф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выпускать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договорной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выступления.</w:t>
      </w:r>
    </w:p>
    <w:p w14:paraId="2530816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0E23F8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2AC5E2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НЕПОБЕДИМЫЙ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СИЛА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ВОЗДЕЙСТВИЕ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ФОРС-МАЖОРНЫЕ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ОБСТОЯТЕЛЬСТВА )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_</w:t>
      </w:r>
    </w:p>
    <w:p w14:paraId="79A51A3E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4DECA41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полностью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частично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потерпеть неудачу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избавиться от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ответственности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был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непреодолимый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влияние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результате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чего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возникать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 герметизации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который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были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предсказывать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предотвращать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ситуации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землетрясение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наводнение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пожар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война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военные действия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чрезвычайная ситуация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ситуация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объявление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политический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волнения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забастовки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общение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средства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работы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прекращение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тела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действия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т. д.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который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невозможный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делает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чрезвычайная ситуация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сила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эффект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продолжается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 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месяца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чем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боков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верно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имеет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заранее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осведомленный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сохранение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сторона.</w:t>
      </w:r>
    </w:p>
    <w:p w14:paraId="0A5F47F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457B6A1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ДРУГОЕ: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УСЛОВИЯ:</w:t>
      </w:r>
    </w:p>
    <w:p w14:paraId="3405FC4E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64AD108E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сила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входить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подписание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момента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бою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соглашению сторон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предпринятый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живой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объеме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производительность.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5E60F7B8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обязанности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состояние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финансов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Министерства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приходилось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обстоятельство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21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33: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4"/>
      </w:r>
    </w:p>
    <w:p w14:paraId="490C2968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автор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оплаченный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остановиться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возник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против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 счетом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без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печатью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одобренный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переданным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без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должник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 письме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729D5345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 законом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запланировано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закона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требования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контроль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контроль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жалобы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экзамен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историей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организованный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процессе,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пока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ЛОЖЬ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документы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информация: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выбрано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участник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распознавать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соответствовать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приходящий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одностороннем порядке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 ,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записано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нарушения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уплотнение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известный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законодательство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соответствии 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основа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встретился бы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 запечатывать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котором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утомительный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односторонний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как результат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возникающий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ущерб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открыть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левый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выгода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риск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последний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должен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в соответствии с законом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компенсировать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грехом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Покупатель: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изношенный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ущерб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объёме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которого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частично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решено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является.</w:t>
      </w:r>
      <w:r w:rsidRPr="00E84C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18906BC4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связанный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споры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 условии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экзамен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судах.</w:t>
      </w:r>
    </w:p>
    <w:p w14:paraId="7782EEAE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изменения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дополнения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выполненный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только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взаимный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чтобы запечатать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которые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будет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неделимый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часть.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750B770E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Запрещенный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договоре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если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расходы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факториал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затем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также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рядом 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следующий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годы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выполнять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такой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это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меняет 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приводит к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купленным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объемы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рука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принесенным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продукта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единица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цена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искусственный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перемен.</w:t>
      </w:r>
    </w:p>
    <w:p w14:paraId="53E33903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боков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независимо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факторов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 влиянию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изменять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каждый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определение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Армения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Республика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правительство.</w:t>
      </w:r>
    </w:p>
    <w:p w14:paraId="4F0F1BB4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кем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проведено ?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агентство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договор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чтобы запечатать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через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_</w:t>
      </w:r>
    </w:p>
    <w:p w14:paraId="11A6ACA6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1)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ответственность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утомительный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агент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дефолта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правильный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для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423A1121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договора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течение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агент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изменять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Продавец 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на письме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информирует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Покупатель: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предоставление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агентство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копия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этого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сторона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существование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человек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данные: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изменение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нужно сделать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 даты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работающий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дня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течение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_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22:00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5"/>
      </w:r>
    </w:p>
    <w:p w14:paraId="48AFFB00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Если: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реализуется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вместе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деятельность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консорциум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договор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чтобы запечатать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через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затем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участники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утомительный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вместе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совместно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котором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из консорциума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член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от консорциума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вне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приходить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одностороннем порядке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решается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консорциума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члены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применяется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по контракту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запланировано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ответственность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фонды 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.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23:00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6"/>
      </w:r>
    </w:p>
    <w:p w14:paraId="223D0AF0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8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 часов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жизни _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Мата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Кар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Арман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продлен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эпиграммой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 действия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Продавец: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рекомендаций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доступность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в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случае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условии, что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Покупатель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в: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приблизительно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ушел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продукта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использования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требование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Продавец: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предложение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представлен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позже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чем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в: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изначально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предложения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для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период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истечении срока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не менее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5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календарных дней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день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до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в котором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 точкой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здравствует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доставленный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период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быть продлен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один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раз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30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календарных дней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днем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нет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более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чем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контракту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учредил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термин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является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_</w:t>
      </w:r>
    </w:p>
    <w:p w14:paraId="1AD96E29" w14:textId="77777777" w:rsidR="00532D6C" w:rsidRPr="00E84C88" w:rsidRDefault="00532D6C" w:rsidP="00532D6C">
      <w:pPr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правильный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условия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выгоды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экономия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изношенный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ущерб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данные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сторона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выгода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изношенный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повреждение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</w:p>
    <w:p w14:paraId="2263CDA0" w14:textId="77777777" w:rsidR="00532D6C" w:rsidRPr="00E84C88" w:rsidRDefault="00532D6C" w:rsidP="00532D6C">
      <w:pPr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третьи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люди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инклюзивный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рамке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другой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транзакции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них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полученный из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выход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регулирование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 поля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они не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влияние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результат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принять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на.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транзакций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из них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полученный из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отношение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регулируется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что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транзакций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отношение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регулятор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нормам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их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ответственный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Продавец.</w:t>
      </w:r>
    </w:p>
    <w:p w14:paraId="69D4257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8.10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П. 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Соглашение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нет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может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изменять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цветочные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мелодии 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частичный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дефолта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как результат</w:t>
      </w:r>
      <w:r w:rsidRPr="00E84C88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полностью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быть решено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взаимный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соглашению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кроме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Армении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финансовый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ассигнования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снижение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случаев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в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котором договор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обязательства сторон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частичный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дефолта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полностью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стороны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взаимный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согласие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принести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законодательству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продукта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предложения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для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необходимый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финансовый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ассигнования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вычет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0AAE959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  <w:t xml:space="preserve">8.11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Продавца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предпринятый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обязательства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делать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правильный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выполнять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 основе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полностью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частичный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уведомление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сайте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www.procurement.am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_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активный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Интернет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Веб-сайт: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Контракты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уведомления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раздел ,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указав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публикация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дата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Продавец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договор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относительно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считается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правильный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уведомлено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настоящее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 точкой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учредил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будет опубликован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следующий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со </w:t>
      </w:r>
      <w:bookmarkStart w:id="16" w:name="_Hlk23253914"/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дня Контракт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полностью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или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частичный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односторонний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уведомление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информационном бюллетене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будет опубликован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день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Покупатель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это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послан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также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Продавец: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электронный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почту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  <w:bookmarkEnd w:id="16"/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14:paraId="66AC596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8.12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касательно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возник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переговоров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через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рука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 приносить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случай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споры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решается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судебный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чтобы.</w:t>
      </w:r>
    </w:p>
    <w:p w14:paraId="7CEF999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Соглашение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составил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____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страницы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запечатано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два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из примера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который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иметь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равный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юридический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мощность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каждый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В сторону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данный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по одному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например.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1, N 2, N 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3.1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договора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рассматриваются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являются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контракта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неделимый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часть.</w:t>
      </w:r>
    </w:p>
    <w:p w14:paraId="0EE329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8.14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Соглашения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связанный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отношений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к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применяется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является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Армения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Республика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право.</w:t>
      </w:r>
    </w:p>
    <w:p w14:paraId="3BCADDF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/>
        <w:tab/>
      </w:r>
    </w:p>
    <w:p w14:paraId="70B2AAF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Вечеринки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адреса 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банковское дело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действительные условия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и: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подписи</w:t>
      </w:r>
    </w:p>
    <w:p w14:paraId="1155BC3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2121846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E0829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3F28A7D0" w14:textId="77777777" w:rsidTr="00532D6C">
        <w:tc>
          <w:tcPr>
            <w:tcW w:w="4536" w:type="dxa"/>
          </w:tcPr>
          <w:p w14:paraId="48FF80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ПОКУПАТЕЛЬ:</w:t>
            </w:r>
          </w:p>
          <w:p w14:paraId="0CFD02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14:paraId="614494C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1F0D3B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-------------------------------------</w:t>
            </w:r>
          </w:p>
          <w:p w14:paraId="59AD1B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60F7E2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Т:</w:t>
            </w:r>
          </w:p>
        </w:tc>
        <w:tc>
          <w:tcPr>
            <w:tcW w:w="760" w:type="dxa"/>
          </w:tcPr>
          <w:p w14:paraId="20C9F2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14:paraId="7E63F0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hy-AM"/>
              </w:rPr>
              <w:t>ПРОДАВЕЦ</w:t>
            </w:r>
          </w:p>
          <w:p w14:paraId="5B0FC9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07B7FE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38B252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-------------------------------------</w:t>
            </w:r>
          </w:p>
          <w:p w14:paraId="2C11B5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3E618B4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Т:</w:t>
            </w:r>
          </w:p>
        </w:tc>
      </w:tr>
    </w:tbl>
    <w:p w14:paraId="15BAB6E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370845D7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По необходимости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случай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контракте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может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являются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включать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законодательству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непротиворечивый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положения.</w:t>
      </w:r>
    </w:p>
    <w:p w14:paraId="536C153B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14:paraId="7477674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3C0F4E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3C7FA55F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7F7FF7D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01106F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E84C88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14:paraId="3844560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>№ 1</w:t>
      </w:r>
    </w:p>
    <w:p w14:paraId="30A4CB1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3D0F2F6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контракта</w:t>
      </w:r>
    </w:p>
    <w:p w14:paraId="0A9B6A2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07440FD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91FA0D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ТЕХНИЧЕСКИЙ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ПОКУПКА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РАСПИСАНИЕ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*</w:t>
      </w:r>
    </w:p>
    <w:p w14:paraId="2D6B134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РА: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АМД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E84C88" w14:paraId="2FB93B1B" w14:textId="77777777" w:rsidTr="00532D6C">
        <w:tc>
          <w:tcPr>
            <w:tcW w:w="15423" w:type="dxa"/>
            <w:gridSpan w:val="12"/>
          </w:tcPr>
          <w:p w14:paraId="7FCE7D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:</w:t>
            </w:r>
          </w:p>
        </w:tc>
      </w:tr>
      <w:tr w:rsidR="00532D6C" w:rsidRPr="00E84C88" w14:paraId="370B90A9" w14:textId="77777777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14:paraId="701D570B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по приглашению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запланировано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доза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номер</w:t>
            </w:r>
          </w:p>
        </w:tc>
        <w:tc>
          <w:tcPr>
            <w:tcW w:w="1134" w:type="dxa"/>
            <w:vMerge w:val="restart"/>
            <w:vAlign w:val="center"/>
          </w:tcPr>
          <w:p w14:paraId="30A131D7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Покупка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с планом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запланировано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через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код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согласно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ГМА: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классификация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(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CPV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3301CD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6743591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товар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знак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штамп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и: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производителя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имя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**</w:t>
            </w:r>
          </w:p>
        </w:tc>
        <w:tc>
          <w:tcPr>
            <w:tcW w:w="3240" w:type="dxa"/>
            <w:vMerge w:val="restart"/>
            <w:vAlign w:val="center"/>
          </w:tcPr>
          <w:p w14:paraId="1DBCF3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технический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характеристика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74E238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измерение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258EE0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единица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цена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proofErr w:type="gram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РА :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АМД</w:t>
            </w:r>
          </w:p>
        </w:tc>
        <w:tc>
          <w:tcPr>
            <w:tcW w:w="1127" w:type="dxa"/>
            <w:vMerge w:val="restart"/>
            <w:vAlign w:val="center"/>
          </w:tcPr>
          <w:p w14:paraId="75397C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общий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цена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proofErr w:type="gram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РА :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АМД</w:t>
            </w:r>
          </w:p>
        </w:tc>
        <w:tc>
          <w:tcPr>
            <w:tcW w:w="1127" w:type="dxa"/>
            <w:vMerge w:val="restart"/>
            <w:vAlign w:val="center"/>
          </w:tcPr>
          <w:p w14:paraId="39682A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общий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считать</w:t>
            </w:r>
            <w:proofErr w:type="spellEnd"/>
          </w:p>
        </w:tc>
        <w:tc>
          <w:tcPr>
            <w:tcW w:w="3347" w:type="dxa"/>
            <w:gridSpan w:val="3"/>
            <w:vAlign w:val="center"/>
          </w:tcPr>
          <w:p w14:paraId="6C348C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предложения</w:t>
            </w:r>
            <w:proofErr w:type="spellEnd"/>
          </w:p>
        </w:tc>
      </w:tr>
      <w:tr w:rsidR="00532D6C" w:rsidRPr="00E84C88" w14:paraId="78AF9CD5" w14:textId="77777777" w:rsidTr="00532D6C">
        <w:trPr>
          <w:trHeight w:val="445"/>
        </w:trPr>
        <w:tc>
          <w:tcPr>
            <w:tcW w:w="864" w:type="dxa"/>
            <w:vMerge/>
            <w:vAlign w:val="center"/>
          </w:tcPr>
          <w:p w14:paraId="51B96F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5200CF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042EB8A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0F6F29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14:paraId="368F42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14:paraId="30EDEA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14:paraId="3245E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3EC7612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01E793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14:paraId="2C1455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792" w:type="dxa"/>
            <w:vAlign w:val="center"/>
          </w:tcPr>
          <w:p w14:paraId="231D07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при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условии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считать</w:t>
            </w:r>
            <w:proofErr w:type="spellEnd"/>
          </w:p>
        </w:tc>
        <w:tc>
          <w:tcPr>
            <w:tcW w:w="1293" w:type="dxa"/>
            <w:vAlign w:val="center"/>
          </w:tcPr>
          <w:p w14:paraId="2BAF8A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Дата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14:paraId="08712B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532D6C" w:rsidRPr="00E84C88" w14:paraId="52257367" w14:textId="77777777" w:rsidTr="00532D6C">
        <w:trPr>
          <w:trHeight w:val="246"/>
        </w:trPr>
        <w:tc>
          <w:tcPr>
            <w:tcW w:w="864" w:type="dxa"/>
          </w:tcPr>
          <w:p w14:paraId="042080E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1:</w:t>
            </w:r>
          </w:p>
        </w:tc>
        <w:tc>
          <w:tcPr>
            <w:tcW w:w="1134" w:type="dxa"/>
          </w:tcPr>
          <w:p w14:paraId="6DFD07FC" w14:textId="77777777" w:rsidR="00997EE9" w:rsidRPr="00E84C88" w:rsidRDefault="00997EE9" w:rsidP="00997E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1F283CF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5B8AC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Дизель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топливо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 xml:space="preserve">Ама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Рай</w:t>
            </w:r>
            <w:proofErr w:type="spellEnd"/>
          </w:p>
        </w:tc>
        <w:tc>
          <w:tcPr>
            <w:tcW w:w="1560" w:type="dxa"/>
          </w:tcPr>
          <w:p w14:paraId="78B3D9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</w:tcPr>
          <w:p w14:paraId="26A35914" w14:textId="77777777" w:rsidR="00532D6C" w:rsidRPr="00BD116B" w:rsidRDefault="00532D6C" w:rsidP="00532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</w:pP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цетановое число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номер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51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меньше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цетановое число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индекс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46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меньше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плотность при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150С 820-845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кг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/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м³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Полициклический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ароматный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углеводородов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массивный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часть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11%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еще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сера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содержание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от 10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мг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/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кг_ _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подробнее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Вспышка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температура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>55 º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C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с низким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содержанием углерода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_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остаток в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10%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осадок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0,3%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более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вязкость при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>40 º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C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2,0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до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4,5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мм²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/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с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размытие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температура 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>5 º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C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нет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высокий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безопасность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,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маркировка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упаковка: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РА: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правительства в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2004 году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N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1592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 xml:space="preserve">от 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11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ноября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по решению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Подтвержденный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внутренний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горение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моторизованный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топлива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технический</w:t>
            </w:r>
            <w:r w:rsidRPr="00BD116B">
              <w:rPr>
                <w:rFonts w:ascii="GHEA Grapalat" w:eastAsia="Times LatArm" w:hAnsi="GHEA Grapalat" w:cs="Times LatArm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LatArm" w:hAnsi="Arial" w:cs="Arial"/>
                <w:sz w:val="18"/>
                <w:szCs w:val="24"/>
                <w:lang w:val="ru-RU"/>
              </w:rPr>
              <w:t>регламента</w:t>
            </w:r>
          </w:p>
          <w:p w14:paraId="639D1779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Поставлять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реализуется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является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="00E84C88" w:rsidRPr="00BD116B">
              <w:rPr>
                <w:rFonts w:ascii="Arial" w:eastAsia="Times New Roman" w:hAnsi="Arial" w:cs="Arial"/>
                <w:color w:val="000000"/>
                <w:sz w:val="16"/>
                <w:szCs w:val="16"/>
                <w:lang w:val="ru-RU"/>
              </w:rPr>
              <w:t xml:space="preserve">с купонами указанного формата </w:t>
            </w:r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966" w:type="dxa"/>
            <w:vAlign w:val="center"/>
          </w:tcPr>
          <w:p w14:paraId="1C9A7A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литр</w:t>
            </w:r>
            <w:proofErr w:type="spellEnd"/>
          </w:p>
        </w:tc>
        <w:tc>
          <w:tcPr>
            <w:tcW w:w="924" w:type="dxa"/>
            <w:vAlign w:val="center"/>
          </w:tcPr>
          <w:p w14:paraId="6D5BC41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1127" w:type="dxa"/>
            <w:vAlign w:val="center"/>
          </w:tcPr>
          <w:p w14:paraId="747E9C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1127" w:type="dxa"/>
            <w:vAlign w:val="center"/>
          </w:tcPr>
          <w:p w14:paraId="3855BE74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 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0 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 :</w:t>
            </w:r>
          </w:p>
        </w:tc>
        <w:tc>
          <w:tcPr>
            <w:tcW w:w="1262" w:type="dxa"/>
            <w:vAlign w:val="center"/>
          </w:tcPr>
          <w:p w14:paraId="4C784A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</w:rPr>
              <w:t>Туманян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сообщество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центральный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улица</w:t>
            </w:r>
          </w:p>
        </w:tc>
        <w:tc>
          <w:tcPr>
            <w:tcW w:w="792" w:type="dxa"/>
            <w:vAlign w:val="center"/>
          </w:tcPr>
          <w:p w14:paraId="3DBE7DE4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 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0 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 :</w:t>
            </w:r>
          </w:p>
        </w:tc>
        <w:tc>
          <w:tcPr>
            <w:tcW w:w="1293" w:type="dxa"/>
            <w:vAlign w:val="center"/>
          </w:tcPr>
          <w:p w14:paraId="4FF05624" w14:textId="77777777" w:rsidR="00532D6C" w:rsidRPr="00E84C88" w:rsidRDefault="00532D6C" w:rsidP="003242D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Договор: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чтобы запечатать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до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31.12.2024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_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_</w:t>
            </w:r>
          </w:p>
        </w:tc>
      </w:tr>
    </w:tbl>
    <w:p w14:paraId="01C9057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7E39846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557A7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74716B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3E75B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Продукт: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предложения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период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и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поэтапный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предложения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первом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случае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этап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предложения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период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должен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определен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не менее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20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календарных дней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день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которого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расчет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это происходит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 контракту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запланировано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стороны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права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обязанности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производительность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состояние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сила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войти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день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кроме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это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случай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когда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выбрано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участник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соглашаться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продукт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предоставлять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более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короткий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срок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.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Поставлять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крайний срок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может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более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чем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данные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года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25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декабря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.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</w:p>
    <w:p w14:paraId="0037D40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2"/>
          <w:lang w:val="pt-BR"/>
        </w:rPr>
      </w:pPr>
    </w:p>
    <w:p w14:paraId="78CD56B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Если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выбрано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участвовать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 заявке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Представьтесь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 одного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более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продюсеры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произведено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как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также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другой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товар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имя бренда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_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Имя: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отметка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имея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товар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тогда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из них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достаточно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рейтинговые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включенным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являются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настоящим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приложении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.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Если: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 приглашению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запланировано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участвовать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предложенный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продукта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товар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имя бренда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_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название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бренда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производителя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касательно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информации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презентация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тогда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удаленный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являются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товар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знак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бренд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производителя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имя</w:t>
      </w:r>
      <w:r w:rsidRPr="00E84C88" w:rsidDel="00EB35E7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столбец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 контракту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запланировано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случай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Продавец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Покупателю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Представляет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также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продукт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 производителя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или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последний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 представителя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гарантия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письмо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или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согласие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сертификат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7883E22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/>
        </w:rPr>
      </w:pPr>
    </w:p>
    <w:p w14:paraId="7688B5C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Если: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контракт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запечатанным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Покупка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закона 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Статья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6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часть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на основе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дальше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тогда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 столбце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период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расчет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реализуется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финансовый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средства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запланированным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случай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стороны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между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Пломбируемый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соглашение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сила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войти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 даты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начало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75B2A6F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09E8EE45" w14:textId="77777777" w:rsidTr="00532D6C">
        <w:trPr>
          <w:jc w:val="center"/>
        </w:trPr>
        <w:tc>
          <w:tcPr>
            <w:tcW w:w="4536" w:type="dxa"/>
          </w:tcPr>
          <w:p w14:paraId="61BC9F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ПОКУПАТЕЛЬ:</w:t>
            </w:r>
          </w:p>
          <w:p w14:paraId="1C368A1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735D138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4C448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-------------------------------------</w:t>
            </w:r>
          </w:p>
          <w:p w14:paraId="091AE0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6732C1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Т:</w:t>
            </w:r>
          </w:p>
        </w:tc>
        <w:tc>
          <w:tcPr>
            <w:tcW w:w="760" w:type="dxa"/>
          </w:tcPr>
          <w:p w14:paraId="214784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4FBDD0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ПРОДАВЕЦ</w:t>
            </w:r>
          </w:p>
          <w:p w14:paraId="3FE1D7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610B1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97E1D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-------------------------------------</w:t>
            </w:r>
          </w:p>
          <w:p w14:paraId="564B4D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1DF2D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Т:</w:t>
            </w:r>
          </w:p>
        </w:tc>
      </w:tr>
    </w:tbl>
    <w:p w14:paraId="4809700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</w:rPr>
        <w:br w:type="page"/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>N 2</w:t>
      </w:r>
    </w:p>
    <w:p w14:paraId="2D1CC29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4363191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контракта</w:t>
      </w:r>
    </w:p>
    <w:p w14:paraId="4BC569B5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6F7517FF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7A268A45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ОПЛАТА: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РАСПИСАНИЕ 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>*</w:t>
      </w:r>
    </w:p>
    <w:p w14:paraId="339363F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8"/>
          <w:szCs w:val="24"/>
          <w:lang w:val="en-US"/>
        </w:rPr>
        <w:t>РА:</w:t>
      </w:r>
      <w:r w:rsidRPr="00E84C88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en-US"/>
        </w:rPr>
        <w:t>АМД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323"/>
        <w:gridCol w:w="2085"/>
        <w:gridCol w:w="470"/>
        <w:gridCol w:w="470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1683"/>
      </w:tblGrid>
      <w:tr w:rsidR="00532D6C" w:rsidRPr="00E84C88" w14:paraId="32871BF9" w14:textId="77777777" w:rsidTr="00532D6C">
        <w:tc>
          <w:tcPr>
            <w:tcW w:w="15693" w:type="dxa"/>
            <w:gridSpan w:val="16"/>
          </w:tcPr>
          <w:p w14:paraId="386FC2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:</w:t>
            </w:r>
          </w:p>
        </w:tc>
      </w:tr>
      <w:tr w:rsidR="00532D6C" w:rsidRPr="00E84C88" w14:paraId="7CA934ED" w14:textId="77777777" w:rsidTr="00532D6C">
        <w:tc>
          <w:tcPr>
            <w:tcW w:w="1812" w:type="dxa"/>
            <w:vAlign w:val="center"/>
          </w:tcPr>
          <w:p w14:paraId="0448F2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по приглашению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запланировано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доза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номер</w:t>
            </w:r>
          </w:p>
        </w:tc>
        <w:tc>
          <w:tcPr>
            <w:tcW w:w="2323" w:type="dxa"/>
            <w:vAlign w:val="center"/>
          </w:tcPr>
          <w:p w14:paraId="7D82766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Покупка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с планом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запланировано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через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код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: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согласно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>ГМА: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24"/>
                <w:lang w:val="ru-RU"/>
              </w:rPr>
              <w:t xml:space="preserve">классификация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(CPV)</w:t>
            </w:r>
          </w:p>
        </w:tc>
        <w:tc>
          <w:tcPr>
            <w:tcW w:w="2085" w:type="dxa"/>
            <w:vAlign w:val="center"/>
          </w:tcPr>
          <w:p w14:paraId="110683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9473" w:type="dxa"/>
            <w:gridSpan w:val="13"/>
            <w:vAlign w:val="center"/>
          </w:tcPr>
          <w:p w14:paraId="41FC0719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передний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платежи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запланировано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является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будет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реализовано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 в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2024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году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согласно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 </w:t>
            </w:r>
            <w:r w:rsidR="00E84C88">
              <w:rPr>
                <w:rFonts w:eastAsia="Times New Roman" w:cs="Times New Roman"/>
                <w:sz w:val="18"/>
                <w:szCs w:val="24"/>
                <w:lang w:val="hy-AM"/>
              </w:rPr>
              <w:t xml:space="preserve">_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_ </w:t>
            </w: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месяцев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,</w:t>
            </w:r>
            <w:proofErr w:type="gram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что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среди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**</w:t>
            </w:r>
          </w:p>
        </w:tc>
      </w:tr>
      <w:tr w:rsidR="00532D6C" w:rsidRPr="00E84C88" w14:paraId="4A62AB38" w14:textId="77777777" w:rsidTr="00532D6C">
        <w:trPr>
          <w:trHeight w:val="1538"/>
        </w:trPr>
        <w:tc>
          <w:tcPr>
            <w:tcW w:w="1812" w:type="dxa"/>
          </w:tcPr>
          <w:p w14:paraId="026069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47AAE26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14:paraId="01BD4D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14:paraId="5644100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январь</w:t>
            </w:r>
          </w:p>
        </w:tc>
        <w:tc>
          <w:tcPr>
            <w:tcW w:w="470" w:type="dxa"/>
            <w:textDirection w:val="btLr"/>
            <w:vAlign w:val="center"/>
          </w:tcPr>
          <w:p w14:paraId="0C27A2C2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февраль</w:t>
            </w:r>
          </w:p>
        </w:tc>
        <w:tc>
          <w:tcPr>
            <w:tcW w:w="685" w:type="dxa"/>
            <w:textDirection w:val="btLr"/>
            <w:vAlign w:val="center"/>
          </w:tcPr>
          <w:p w14:paraId="679B9828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маршировать</w:t>
            </w:r>
          </w:p>
        </w:tc>
        <w:tc>
          <w:tcPr>
            <w:tcW w:w="685" w:type="dxa"/>
            <w:textDirection w:val="btLr"/>
            <w:vAlign w:val="center"/>
          </w:tcPr>
          <w:p w14:paraId="572932C3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апрель</w:t>
            </w:r>
          </w:p>
        </w:tc>
        <w:tc>
          <w:tcPr>
            <w:tcW w:w="685" w:type="dxa"/>
            <w:textDirection w:val="btLr"/>
            <w:vAlign w:val="center"/>
          </w:tcPr>
          <w:p w14:paraId="628D42D2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может</w:t>
            </w:r>
          </w:p>
        </w:tc>
        <w:tc>
          <w:tcPr>
            <w:tcW w:w="685" w:type="dxa"/>
            <w:textDirection w:val="btLr"/>
            <w:vAlign w:val="center"/>
          </w:tcPr>
          <w:p w14:paraId="60496647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Июнь</w:t>
            </w:r>
          </w:p>
        </w:tc>
        <w:tc>
          <w:tcPr>
            <w:tcW w:w="685" w:type="dxa"/>
            <w:textDirection w:val="btLr"/>
            <w:vAlign w:val="center"/>
          </w:tcPr>
          <w:p w14:paraId="7AE5928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Июль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54330BA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август</w:t>
            </w:r>
          </w:p>
        </w:tc>
        <w:tc>
          <w:tcPr>
            <w:tcW w:w="685" w:type="dxa"/>
            <w:textDirection w:val="btLr"/>
            <w:vAlign w:val="center"/>
          </w:tcPr>
          <w:p w14:paraId="4551D729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Сентябрь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6FB81828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Октябрь</w:t>
            </w:r>
          </w:p>
        </w:tc>
        <w:tc>
          <w:tcPr>
            <w:tcW w:w="685" w:type="dxa"/>
            <w:textDirection w:val="btLr"/>
            <w:vAlign w:val="center"/>
          </w:tcPr>
          <w:p w14:paraId="0483B5B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ноябрь</w:t>
            </w:r>
          </w:p>
        </w:tc>
        <w:tc>
          <w:tcPr>
            <w:tcW w:w="685" w:type="dxa"/>
            <w:textDirection w:val="btLr"/>
            <w:vAlign w:val="center"/>
          </w:tcPr>
          <w:p w14:paraId="4BDDDDDB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Декабрь</w:t>
            </w:r>
          </w:p>
        </w:tc>
        <w:tc>
          <w:tcPr>
            <w:tcW w:w="1683" w:type="dxa"/>
            <w:vAlign w:val="center"/>
          </w:tcPr>
          <w:p w14:paraId="1994E7E3" w14:textId="77777777" w:rsidR="00532D6C" w:rsidRPr="00E84C88" w:rsidRDefault="00532D6C" w:rsidP="00532D6C">
            <w:pPr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Вот и все</w:t>
            </w:r>
          </w:p>
          <w:p w14:paraId="0090B4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532D6C" w:rsidRPr="00E84C88" w14:paraId="6A863E42" w14:textId="77777777" w:rsidTr="00532D6C">
        <w:trPr>
          <w:trHeight w:val="1538"/>
        </w:trPr>
        <w:tc>
          <w:tcPr>
            <w:tcW w:w="1812" w:type="dxa"/>
            <w:vAlign w:val="center"/>
          </w:tcPr>
          <w:p w14:paraId="464F5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>1:</w:t>
            </w:r>
          </w:p>
        </w:tc>
        <w:tc>
          <w:tcPr>
            <w:tcW w:w="2323" w:type="dxa"/>
            <w:vAlign w:val="center"/>
          </w:tcPr>
          <w:p w14:paraId="6E186CCF" w14:textId="77777777" w:rsidR="00997EE9" w:rsidRPr="00E84C88" w:rsidRDefault="00997EE9" w:rsidP="00997E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3A1346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vAlign w:val="center"/>
          </w:tcPr>
          <w:p w14:paraId="107BB5B0" w14:textId="77777777" w:rsidR="00532D6C" w:rsidRPr="00E84C88" w:rsidRDefault="00532D6C" w:rsidP="00997E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Дизель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топливо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="00997EE9"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 xml:space="preserve">Ама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Рай</w:t>
            </w:r>
            <w:proofErr w:type="spellEnd"/>
          </w:p>
        </w:tc>
        <w:tc>
          <w:tcPr>
            <w:tcW w:w="470" w:type="dxa"/>
          </w:tcPr>
          <w:p w14:paraId="74F5D4A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5EB57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0093D3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470" w:type="dxa"/>
          </w:tcPr>
          <w:p w14:paraId="4233022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39E64F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537A97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2113CA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0F51E3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53802B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7717C6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661CF5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000F1CE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5ED3C84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7DB7B5F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0BCBDE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271385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1683" w:type="dxa"/>
          </w:tcPr>
          <w:p w14:paraId="32E5F6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3B205F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63F5DF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100%</w:t>
            </w:r>
          </w:p>
        </w:tc>
      </w:tr>
    </w:tbl>
    <w:p w14:paraId="3B0F5D8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14:paraId="57836E3D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BD116B">
        <w:rPr>
          <w:rFonts w:ascii="GHEA Grapalat" w:eastAsia="Times New Roman" w:hAnsi="GHEA Grapalat" w:cs="Times New Roman"/>
          <w:sz w:val="18"/>
          <w:szCs w:val="18"/>
          <w:lang w:val="ru-RU"/>
        </w:rPr>
        <w:t xml:space="preserve">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Оплата:</w:t>
      </w:r>
      <w:r w:rsidRPr="00BD116B">
        <w:rPr>
          <w:rFonts w:ascii="GHEA Grapalat" w:eastAsia="Times New Roman" w:hAnsi="GHEA Grapalat" w:cs="Times Armenian"/>
          <w:sz w:val="18"/>
          <w:szCs w:val="18"/>
          <w:lang w:val="ru-RU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при условии</w:t>
      </w:r>
      <w:r w:rsidRPr="00BD116B">
        <w:rPr>
          <w:rFonts w:ascii="GHEA Grapalat" w:eastAsia="Times New Roman" w:hAnsi="GHEA Grapalat" w:cs="Times Armenian"/>
          <w:sz w:val="18"/>
          <w:szCs w:val="18"/>
          <w:lang w:val="ru-RU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суммы</w:t>
      </w:r>
      <w:r w:rsidRPr="00BD116B">
        <w:rPr>
          <w:rFonts w:ascii="GHEA Grapalat" w:eastAsia="Times New Roman" w:hAnsi="GHEA Grapalat" w:cs="Times Armenian"/>
          <w:sz w:val="18"/>
          <w:szCs w:val="18"/>
          <w:lang w:val="ru-RU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представлен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являются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постепенный</w:t>
      </w:r>
      <w:r w:rsidRPr="00BD116B">
        <w:rPr>
          <w:rFonts w:ascii="GHEA Grapalat" w:eastAsia="Times New Roman" w:hAnsi="GHEA Grapalat" w:cs="Times Armenian"/>
          <w:sz w:val="18"/>
          <w:szCs w:val="18"/>
          <w:lang w:val="ru-RU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чтобы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_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Если: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контракт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запечатанным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Покупка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закона 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Статья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6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_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часть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на основе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дальше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тогда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настоящим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расписание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законченным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и: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запечатанным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финансовый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средства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быть запланированным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случай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стороны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между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Пломбируемый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соглашение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то же время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как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этого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неделимый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часть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_</w:t>
      </w:r>
    </w:p>
    <w:p w14:paraId="6828F97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 приглашении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суммы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отмеченный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являются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процентах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и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контракт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при герметизации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процент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вместо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отмеченный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является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конкретно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денег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размер</w:t>
      </w:r>
    </w:p>
    <w:p w14:paraId="06F74C3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83452E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4B91F7B1" w14:textId="77777777" w:rsidTr="00532D6C">
        <w:trPr>
          <w:jc w:val="center"/>
        </w:trPr>
        <w:tc>
          <w:tcPr>
            <w:tcW w:w="4536" w:type="dxa"/>
          </w:tcPr>
          <w:p w14:paraId="6A5CDE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ПОКУПАТЕЛЬ:</w:t>
            </w:r>
          </w:p>
          <w:p w14:paraId="07CCECA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5B9EED2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7AFDA7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-------------------------------------</w:t>
            </w:r>
          </w:p>
          <w:p w14:paraId="701080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4429BF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Т:</w:t>
            </w:r>
          </w:p>
        </w:tc>
        <w:tc>
          <w:tcPr>
            <w:tcW w:w="760" w:type="dxa"/>
          </w:tcPr>
          <w:p w14:paraId="10ADA7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70F90A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ПРОДАВЕЦ</w:t>
            </w:r>
          </w:p>
          <w:p w14:paraId="1D0341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20F8A9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7E915D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-------------------------------------</w:t>
            </w:r>
          </w:p>
          <w:p w14:paraId="29B954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45F10D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_ 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Т:</w:t>
            </w:r>
          </w:p>
        </w:tc>
      </w:tr>
    </w:tbl>
    <w:p w14:paraId="39D8246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E84C88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33FA75B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2A82BA9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Приложение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№ </w:t>
      </w:r>
      <w:r w:rsidRPr="00E84C88">
        <w:rPr>
          <w:rFonts w:ascii="GHEA Grapalat" w:eastAsia="Times New Roman" w:hAnsi="GHEA Grapalat" w:cs="Times New Roman"/>
          <w:sz w:val="18"/>
          <w:szCs w:val="24"/>
        </w:rPr>
        <w:t>3</w:t>
      </w:r>
    </w:p>
    <w:p w14:paraId="743CBC7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_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запечатанный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591644D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с кодом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контракта</w:t>
      </w:r>
    </w:p>
    <w:p w14:paraId="465BEDC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14:paraId="4FBEE1C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8"/>
        <w:gridCol w:w="5542"/>
      </w:tblGrid>
      <w:tr w:rsidR="00532D6C" w:rsidRPr="00E84C88" w14:paraId="4DFCF9E7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8E8AFB6" w14:textId="77777777" w:rsidR="00532D6C" w:rsidRPr="00E84C88" w:rsidRDefault="00000000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w14:anchorId="2A2C274A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w:rsidR="00532D6C"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>контракта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532D6C"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>сторона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41A9D5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2B64D7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56AEF84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>расположение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 xml:space="preserve">место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</w:t>
            </w:r>
          </w:p>
          <w:p w14:paraId="11774F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 xml:space="preserve">хх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</w:t>
            </w:r>
          </w:p>
          <w:p w14:paraId="292073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ххх</w:t>
            </w:r>
            <w:proofErr w:type="spellEnd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</w:t>
            </w:r>
          </w:p>
        </w:tc>
        <w:tc>
          <w:tcPr>
            <w:tcW w:w="0" w:type="auto"/>
            <w:vAlign w:val="center"/>
          </w:tcPr>
          <w:p w14:paraId="5CF5FE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>Клиент:</w:t>
            </w:r>
          </w:p>
          <w:p w14:paraId="642098C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14:paraId="5191285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14:paraId="48C642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>расположение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 xml:space="preserve">место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</w:t>
            </w:r>
          </w:p>
          <w:p w14:paraId="78E333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 xml:space="preserve">хх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3F3E24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BD116B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ru-RU"/>
              </w:rPr>
              <w:t xml:space="preserve">ххх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_________________________________________</w:t>
            </w:r>
          </w:p>
        </w:tc>
      </w:tr>
    </w:tbl>
    <w:p w14:paraId="7D0BECAE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pt-BR"/>
        </w:rPr>
        <w:t>  </w:t>
      </w:r>
    </w:p>
    <w:p w14:paraId="4D83C047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14:paraId="52744161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 xml:space="preserve">ПРОТОКОЛ 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>№:</w:t>
      </w:r>
    </w:p>
    <w:p w14:paraId="50FCFB0E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ДОГОВОР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ИЛИ: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ЧТО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МИ: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ЧАСТЬ: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ПРОИЗВОДИТЕЛЬНОСТЬ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ПОЛУЧЕННЫЕ РЕЗУЛЬТАТЫ: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14:paraId="1438399B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 xml:space="preserve">ПРИЕМ 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- </w:t>
      </w:r>
      <w:r w:rsidRPr="00BD116B">
        <w:rPr>
          <w:rFonts w:ascii="Arial" w:eastAsia="Times New Roman" w:hAnsi="Arial" w:cs="Arial"/>
          <w:b/>
          <w:bCs/>
          <w:iCs/>
          <w:color w:val="000000"/>
          <w:lang w:val="ru-RU"/>
        </w:rPr>
        <w:t>ПРИЕМКА</w:t>
      </w:r>
    </w:p>
    <w:p w14:paraId="4C06A9E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14:paraId="36B0DE68" w14:textId="77777777" w:rsidR="00532D6C" w:rsidRPr="00E84C88" w:rsidRDefault="00532D6C" w:rsidP="00532D6C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лет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_</w:t>
      </w:r>
    </w:p>
    <w:p w14:paraId="3A510D4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14:paraId="527834C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Название договора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далее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Договор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наименование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: __________________________________________________________________________________________________</w:t>
      </w:r>
    </w:p>
    <w:p w14:paraId="688DFFD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контракта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уплотнение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дата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____ __________________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20</w:t>
      </w:r>
    </w:p>
    <w:p w14:paraId="2A9D193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контракта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число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: __________</w:t>
      </w:r>
    </w:p>
    <w:p w14:paraId="67DC8C8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Клиент: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и: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контракта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color w:val="000000"/>
          <w:sz w:val="21"/>
          <w:szCs w:val="21"/>
          <w:lang w:val="ru-RU"/>
        </w:rPr>
        <w:t>сторона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основа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принятие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контракта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производительность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касательно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20:00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в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_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вне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написано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N___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аккаунт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счет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был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выставлен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настоящим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запись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из</w:t>
      </w:r>
      <w:proofErr w:type="spellEnd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следующих</w:t>
      </w:r>
      <w:proofErr w:type="spellEnd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: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о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_</w:t>
      </w:r>
    </w:p>
    <w:p w14:paraId="1308BA9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контракта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в пределах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контракта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сторона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предоставлять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является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следующее: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color w:val="000000"/>
          <w:sz w:val="21"/>
          <w:szCs w:val="21"/>
          <w:lang w:val="ru-RU"/>
        </w:rPr>
        <w:t>продукты:</w:t>
      </w:r>
    </w:p>
    <w:p w14:paraId="50EB03A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E84C88" w14:paraId="4C53A28B" w14:textId="77777777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62F709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3A46E1DD" w14:textId="77777777" w:rsidR="00532D6C" w:rsidRPr="00E84C88" w:rsidRDefault="00532D6C" w:rsidP="00532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Предоставил</w:t>
            </w:r>
            <w:proofErr w:type="spellEnd"/>
            <w:r w:rsidRPr="00E84C88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товаров</w:t>
            </w:r>
            <w:proofErr w:type="spellEnd"/>
          </w:p>
        </w:tc>
      </w:tr>
      <w:tr w:rsidR="00532D6C" w:rsidRPr="00E84C88" w14:paraId="4DA40FB0" w14:textId="77777777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3F8F7E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7EEFCE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имя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0C312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технический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характеристика</w:t>
            </w:r>
            <w:proofErr w:type="spellEnd"/>
            <w:proofErr w:type="gram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кратко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эссе</w:t>
            </w:r>
            <w:proofErr w:type="spellEnd"/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66BA6A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количественный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индикатор</w:t>
            </w:r>
            <w:proofErr w:type="spellEnd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88D52D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производительность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период</w:t>
            </w:r>
            <w:proofErr w:type="spellEnd"/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00AF9212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Оплата: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при условии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 xml:space="preserve">сумма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/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тысяча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AMD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6A836419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Оплата: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 xml:space="preserve">срок сдачи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/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оплата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 xml:space="preserve">расписание 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/</w:t>
            </w:r>
          </w:p>
        </w:tc>
      </w:tr>
      <w:tr w:rsidR="00532D6C" w:rsidRPr="00E84C88" w14:paraId="18986D1D" w14:textId="77777777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FABADD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87A8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3E391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DF99C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в соответствии с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 контракту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одобренный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покупки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расписания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D97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на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самом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деле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B2FA5" w14:textId="77777777" w:rsidR="00532D6C" w:rsidRPr="00BD116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в соответствии с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 контракту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одобренный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покупки</w:t>
            </w:r>
            <w:r w:rsidRPr="00BD116B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BD116B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расписания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FB4B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на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самом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деле</w:t>
            </w:r>
            <w:proofErr w:type="spellEnd"/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4C0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3F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79717783" w14:textId="77777777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2A9EBA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671B0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EB1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168F7A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2F20B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AB3DA6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CF77E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2236C0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2988A01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6007806E" w14:textId="77777777" w:rsidTr="00532D6C">
        <w:trPr>
          <w:jc w:val="right"/>
        </w:trPr>
        <w:tc>
          <w:tcPr>
            <w:tcW w:w="357" w:type="dxa"/>
            <w:shd w:val="clear" w:color="auto" w:fill="auto"/>
          </w:tcPr>
          <w:p w14:paraId="1102E2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6AAB0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4D39AA4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384528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14:paraId="503EDC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16A263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EDB977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14:paraId="794EDB4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14:paraId="613F9A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14:paraId="1AD6E384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</w:p>
    <w:p w14:paraId="40E2F37A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Подарок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BD116B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ru-RU"/>
        </w:rPr>
        <w:t>протокол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ru-RU"/>
        </w:rPr>
        <w:t>двусторонний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подтверждение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для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основа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составил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ru-RU"/>
        </w:rPr>
        <w:t>счет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ru-RU"/>
        </w:rPr>
        <w:t>счет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BD116B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ru-RU"/>
        </w:rPr>
        <w:t>и: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позитивный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вывод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является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являются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настоящим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протокол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составляющая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часть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и: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прикрепил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являются</w:t>
      </w:r>
      <w:proofErr w:type="spellEnd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>_</w:t>
      </w:r>
    </w:p>
    <w:p w14:paraId="5DA375D2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14:paraId="62EBE5B5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14:paraId="0ED84A97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4"/>
        <w:gridCol w:w="5040"/>
      </w:tblGrid>
      <w:tr w:rsidR="00532D6C" w:rsidRPr="00E84C88" w14:paraId="3D3E9727" w14:textId="77777777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1AB243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передал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3DAD5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принял</w:t>
            </w:r>
            <w:proofErr w:type="spellEnd"/>
          </w:p>
        </w:tc>
      </w:tr>
      <w:tr w:rsidR="00532D6C" w:rsidRPr="00E84C88" w14:paraId="01B919B2" w14:textId="77777777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253977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28A49C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подпись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E1F33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1DF602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подпись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E84C88" w14:paraId="0CDC4570" w14:textId="77777777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351B6F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8A080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_</w:t>
            </w:r>
          </w:p>
        </w:tc>
        <w:tc>
          <w:tcPr>
            <w:tcW w:w="0" w:type="auto"/>
            <w:vAlign w:val="center"/>
          </w:tcPr>
          <w:p w14:paraId="407A3C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2C7B2F8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_</w:t>
            </w:r>
          </w:p>
        </w:tc>
      </w:tr>
      <w:tr w:rsidR="00532D6C" w:rsidRPr="00E84C88" w14:paraId="5DF187C1" w14:textId="77777777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79608D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_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_</w:t>
            </w: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083114A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_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 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_</w:t>
            </w:r>
          </w:p>
        </w:tc>
      </w:tr>
    </w:tbl>
    <w:p w14:paraId="15F1EF73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7D7BDDAC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13F419F4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169472E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14:paraId="5808791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pt-BR"/>
        </w:rPr>
        <w:lastRenderedPageBreak/>
        <w:t xml:space="preserve">Приложение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3.1</w:t>
      </w:r>
    </w:p>
    <w:p w14:paraId="5819F5D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лет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_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запечатанный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14:paraId="76F82EE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с кодом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контракта</w:t>
      </w:r>
    </w:p>
    <w:p w14:paraId="2A2D892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2FF265AB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0133312F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14:paraId="23F2864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АКТ 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>Н:</w:t>
      </w:r>
      <w:r w:rsidRPr="00E84C88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14:paraId="2A173AF3" w14:textId="77777777" w:rsidR="00532D6C" w:rsidRPr="00BD116B" w:rsidRDefault="00532D6C" w:rsidP="00532D6C">
      <w:pPr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ru-RU"/>
        </w:rPr>
      </w:pP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контракта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результат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Покупателю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доставлять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факт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исправить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</w:t>
      </w:r>
      <w:r w:rsidRPr="00BD116B">
        <w:rPr>
          <w:rFonts w:ascii="Arial" w:eastAsia="Times New Roman" w:hAnsi="Arial" w:cs="Arial"/>
          <w:bCs/>
          <w:sz w:val="18"/>
          <w:szCs w:val="18"/>
          <w:lang w:val="ru-RU"/>
        </w:rPr>
        <w:t>касательно</w:t>
      </w: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                                                                                                                              </w:t>
      </w:r>
    </w:p>
    <w:p w14:paraId="583D4EBC" w14:textId="77777777" w:rsidR="00532D6C" w:rsidRPr="00BD116B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ru-RU"/>
        </w:rPr>
      </w:pPr>
      <w:r w:rsidRPr="00BD116B">
        <w:rPr>
          <w:rFonts w:ascii="GHEA Grapalat" w:eastAsia="Times New Roman" w:hAnsi="GHEA Grapalat" w:cs="Sylfaen"/>
          <w:bCs/>
          <w:sz w:val="18"/>
          <w:szCs w:val="18"/>
          <w:lang w:val="ru-RU"/>
        </w:rPr>
        <w:t xml:space="preserve">                                                                                                                        </w:t>
      </w:r>
    </w:p>
    <w:p w14:paraId="43026B4F" w14:textId="77777777" w:rsidR="00532D6C" w:rsidRPr="00BD116B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ru-RU"/>
        </w:rPr>
      </w:pPr>
    </w:p>
    <w:p w14:paraId="4EDB9229" w14:textId="77777777" w:rsidR="00532D6C" w:rsidRPr="00BD116B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4"/>
          <w:lang w:val="ru-RU"/>
        </w:rPr>
      </w:pP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Настоящим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записано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в том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что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  <w:t xml:space="preserve">       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( далее 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Покупатель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 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</w:p>
    <w:p w14:paraId="58830E47" w14:textId="77777777" w:rsidR="00532D6C" w:rsidRPr="00BD116B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12"/>
          <w:szCs w:val="16"/>
          <w:lang w:val="ru-RU"/>
        </w:rPr>
      </w:pP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ab/>
        <w:t xml:space="preserve">        </w:t>
      </w:r>
      <w:r w:rsidRPr="00BD116B">
        <w:rPr>
          <w:rFonts w:ascii="Arial" w:eastAsia="Times New Roman" w:hAnsi="Arial" w:cs="Arial"/>
          <w:sz w:val="12"/>
          <w:szCs w:val="16"/>
          <w:lang w:val="ru-RU"/>
        </w:rPr>
        <w:t>Покупатель:</w:t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 xml:space="preserve"> </w:t>
      </w:r>
      <w:r w:rsidRPr="00BD116B">
        <w:rPr>
          <w:rFonts w:ascii="Arial" w:eastAsia="Times New Roman" w:hAnsi="Arial" w:cs="Arial"/>
          <w:sz w:val="12"/>
          <w:szCs w:val="16"/>
          <w:lang w:val="ru-RU"/>
        </w:rPr>
        <w:t>имя</w:t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 xml:space="preserve">     </w:t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ab/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ab/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ab/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ab/>
        <w:t xml:space="preserve">            </w:t>
      </w:r>
      <w:r w:rsidRPr="00BD116B">
        <w:rPr>
          <w:rFonts w:ascii="Arial" w:eastAsia="Times New Roman" w:hAnsi="Arial" w:cs="Arial"/>
          <w:sz w:val="12"/>
          <w:szCs w:val="16"/>
          <w:lang w:val="ru-RU"/>
        </w:rPr>
        <w:t>Продавец:</w:t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 xml:space="preserve"> </w:t>
      </w:r>
      <w:r w:rsidRPr="00BD116B">
        <w:rPr>
          <w:rFonts w:ascii="Arial" w:eastAsia="Times New Roman" w:hAnsi="Arial" w:cs="Arial"/>
          <w:sz w:val="12"/>
          <w:szCs w:val="16"/>
          <w:lang w:val="ru-RU"/>
        </w:rPr>
        <w:t>имя</w:t>
      </w:r>
      <w:r w:rsidRPr="00BD116B">
        <w:rPr>
          <w:rFonts w:ascii="GHEA Grapalat" w:eastAsia="Times New Roman" w:hAnsi="GHEA Grapalat" w:cs="Sylfaen"/>
          <w:sz w:val="12"/>
          <w:szCs w:val="16"/>
          <w:lang w:val="ru-RU"/>
        </w:rPr>
        <w:tab/>
      </w:r>
    </w:p>
    <w:p w14:paraId="36C79C6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Продавец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между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20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_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_ </w:t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BD116B">
        <w:rPr>
          <w:rFonts w:ascii="GHEA Grapalat" w:eastAsia="Times New Roman" w:hAnsi="GHEA Grapalat" w:cs="Sylfaen"/>
          <w:sz w:val="20"/>
          <w:szCs w:val="24"/>
          <w:u w:val="single"/>
          <w:lang w:val="ru-RU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N: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</w:p>
    <w:p w14:paraId="22C7D065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уплотнение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Дата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  <w:t xml:space="preserve">     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номер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</w:p>
    <w:p w14:paraId="6692764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контракта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в пределах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лет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_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приемка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цель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Покупателю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передал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ниже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указанный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продукты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BD0557E" w14:textId="77777777" w:rsidR="00532D6C" w:rsidRPr="00E84C88" w:rsidRDefault="00532D6C" w:rsidP="00532D6C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E84C88" w14:paraId="35632E09" w14:textId="77777777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72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>Продукт</w:t>
            </w:r>
            <w:proofErr w:type="spellEnd"/>
            <w:r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>:</w:t>
            </w:r>
          </w:p>
        </w:tc>
      </w:tr>
      <w:tr w:rsidR="00532D6C" w:rsidRPr="00E84C88" w14:paraId="74240E66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E5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имя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084F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измерение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Единица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E653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сумма</w:t>
            </w:r>
            <w:proofErr w:type="spell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фактическая</w:t>
            </w:r>
            <w:proofErr w:type="spellEnd"/>
            <w:proofErr w:type="gramEnd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)</w:t>
            </w:r>
          </w:p>
        </w:tc>
      </w:tr>
      <w:tr w:rsidR="00532D6C" w:rsidRPr="00E84C88" w14:paraId="0C1228AF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59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00A2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610B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E84C88" w14:paraId="57C2B2BC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F88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2403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98AA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14:paraId="634FC9D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14:paraId="06FEF408" w14:textId="77777777" w:rsidR="00532D6C" w:rsidRPr="00BD116B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ru-RU"/>
        </w:rPr>
      </w:pPr>
      <w:r w:rsidRPr="00BD116B">
        <w:rPr>
          <w:rFonts w:ascii="Arial" w:eastAsia="Times New Roman" w:hAnsi="Arial" w:cs="Arial"/>
          <w:sz w:val="20"/>
          <w:szCs w:val="24"/>
          <w:lang w:val="ru-RU"/>
        </w:rPr>
        <w:t>Подарок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Закон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составил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по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2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экземпляра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каждый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_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В сторону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предоставил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является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>по одному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 xml:space="preserve"> </w:t>
      </w:r>
      <w:r w:rsidRPr="00BD116B">
        <w:rPr>
          <w:rFonts w:ascii="Arial" w:eastAsia="Times New Roman" w:hAnsi="Arial" w:cs="Arial"/>
          <w:sz w:val="20"/>
          <w:szCs w:val="24"/>
          <w:lang w:val="ru-RU"/>
        </w:rPr>
        <w:t xml:space="preserve">например </w:t>
      </w:r>
      <w:r w:rsidRPr="00BD116B">
        <w:rPr>
          <w:rFonts w:ascii="GHEA Grapalat" w:eastAsia="Times New Roman" w:hAnsi="GHEA Grapalat" w:cs="Sylfaen"/>
          <w:sz w:val="20"/>
          <w:szCs w:val="24"/>
          <w:lang w:val="ru-RU"/>
        </w:rPr>
        <w:t>_</w:t>
      </w:r>
    </w:p>
    <w:p w14:paraId="7DE48FD9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14:paraId="446F79D5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03A1BFE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14:paraId="6F4C3E2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5AFA8A8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w:rsidRPr="00E84C88">
        <w:rPr>
          <w:rFonts w:ascii="Arial" w:eastAsia="Times New Roman" w:hAnsi="Arial" w:cs="Arial"/>
          <w:lang w:val="en-US"/>
        </w:rPr>
        <w:t>СТОРОНЫ</w:t>
      </w:r>
    </w:p>
    <w:p w14:paraId="58A16E2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14:paraId="440CAE55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14:paraId="3588C1A1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E84C88" w14:paraId="35529D2F" w14:textId="77777777" w:rsidTr="00532D6C">
        <w:tc>
          <w:tcPr>
            <w:tcW w:w="4785" w:type="dxa"/>
          </w:tcPr>
          <w:p w14:paraId="5A7913A8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Доставленный</w:t>
            </w:r>
            <w:proofErr w:type="spellEnd"/>
          </w:p>
        </w:tc>
        <w:tc>
          <w:tcPr>
            <w:tcW w:w="5223" w:type="dxa"/>
          </w:tcPr>
          <w:p w14:paraId="71F3E986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Принял</w:t>
            </w:r>
            <w:proofErr w:type="spellEnd"/>
          </w:p>
        </w:tc>
      </w:tr>
    </w:tbl>
    <w:p w14:paraId="3D64F64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приложение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разработано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представитель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>:</w:t>
      </w:r>
      <w:proofErr w:type="gramEnd"/>
    </w:p>
    <w:p w14:paraId="6549ED31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E84C88" w14:paraId="17A2756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01D6F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6445C7E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_</w:t>
            </w:r>
          </w:p>
        </w:tc>
        <w:tc>
          <w:tcPr>
            <w:tcW w:w="0" w:type="auto"/>
            <w:vAlign w:val="center"/>
          </w:tcPr>
          <w:p w14:paraId="6411EA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1E4D54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фамилия</w:t>
            </w:r>
            <w:proofErr w:type="spellEnd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>Имя</w:t>
            </w:r>
            <w:proofErr w:type="spellEnd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_</w:t>
            </w:r>
          </w:p>
        </w:tc>
      </w:tr>
      <w:tr w:rsidR="00532D6C" w:rsidRPr="00E84C88" w14:paraId="577E87B4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E7E8EF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68405DF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Подпись</w:t>
            </w:r>
            <w:proofErr w:type="spellEnd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0860E5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0844EE8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подпись</w:t>
            </w:r>
            <w:proofErr w:type="spellEnd"/>
          </w:p>
        </w:tc>
      </w:tr>
      <w:tr w:rsidR="00532D6C" w:rsidRPr="00E84C88" w14:paraId="3051D4A5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C28F1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39B6AE8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4E579DD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124F7ADB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0E28E20D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174D2E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E84C88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14:paraId="09CCD5DF" w14:textId="77777777" w:rsidR="00532D6C" w:rsidRPr="00E84C88" w:rsidRDefault="00532D6C" w:rsidP="00532D6C">
      <w:pPr>
        <w:spacing w:after="0" w:line="240" w:lineRule="auto"/>
        <w:ind w:firstLine="720"/>
        <w:jc w:val="right"/>
        <w:rPr>
          <w:rFonts w:ascii="GHEA Grapalat" w:eastAsia="Times New Roman" w:hAnsi="GHEA Grapalat" w:cs="GHEA Grapalat"/>
          <w:lang w:val="hy-AM"/>
        </w:rPr>
      </w:pPr>
    </w:p>
    <w:p w14:paraId="12358496" w14:textId="77777777" w:rsidR="0022569E" w:rsidRPr="00E84C88" w:rsidRDefault="0022569E">
      <w:pPr>
        <w:rPr>
          <w:rFonts w:ascii="GHEA Grapalat" w:hAnsi="GHEA Grapalat"/>
        </w:rPr>
      </w:pPr>
    </w:p>
    <w:sectPr w:rsidR="0022569E" w:rsidRPr="00E84C88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885AC" w14:textId="77777777" w:rsidR="001364E2" w:rsidRDefault="001364E2" w:rsidP="00532D6C">
      <w:pPr>
        <w:spacing w:after="0" w:line="240" w:lineRule="auto"/>
      </w:pPr>
      <w:r>
        <w:separator/>
      </w:r>
    </w:p>
  </w:endnote>
  <w:endnote w:type="continuationSeparator" w:id="0">
    <w:p w14:paraId="69CE3359" w14:textId="77777777" w:rsidR="001364E2" w:rsidRDefault="001364E2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ABBC9" w14:textId="77777777" w:rsidR="001364E2" w:rsidRDefault="001364E2" w:rsidP="00532D6C">
      <w:pPr>
        <w:spacing w:after="0" w:line="240" w:lineRule="auto"/>
      </w:pPr>
      <w:r>
        <w:separator/>
      </w:r>
    </w:p>
  </w:footnote>
  <w:footnote w:type="continuationSeparator" w:id="0">
    <w:p w14:paraId="32BEF7D8" w14:textId="77777777" w:rsidR="001364E2" w:rsidRDefault="001364E2" w:rsidP="00532D6C">
      <w:pPr>
        <w:spacing w:after="0" w:line="240" w:lineRule="auto"/>
      </w:pPr>
      <w:r>
        <w:continuationSeparator/>
      </w:r>
    </w:p>
  </w:footnote>
  <w:footnote w:id="1">
    <w:p w14:paraId="28B1C581" w14:textId="77777777" w:rsidR="00266F6D" w:rsidRPr="00BD116B" w:rsidRDefault="00266F6D" w:rsidP="00532D6C">
      <w:pPr>
        <w:pStyle w:val="FootnoteText"/>
        <w:jc w:val="both"/>
        <w:rPr>
          <w:lang w:val="ru-RU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Если настоящим приглашением не предусмотрено представление сведений о товарном знаке, фирменном наименовании, марке и наименовании производителя предлагаемой участником продукции, то подпункт «а также товарный знак, фирменное наименование, марка и наименование» производителя предлагаемого товара» удаляется </w:t>
      </w:r>
      <w:r>
        <w:rPr>
          <w:rFonts w:ascii="GHEA Grapalat" w:hAnsi="GHEA Grapalat"/>
          <w:i/>
          <w:sz w:val="16"/>
          <w:szCs w:val="16"/>
          <w:lang w:val="hy-AM" w:eastAsia="en-US"/>
        </w:rPr>
        <w:t>.</w:t>
      </w:r>
      <w:r w:rsidRPr="00C01EE8">
        <w:rPr>
          <w:rFonts w:ascii="GHEA Grapalat" w:hAnsi="GHEA Grapalat" w:cs="Sylfaen"/>
          <w:lang w:val="hy-AM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af-ZA" w:eastAsia="en-US"/>
        </w:rPr>
        <w:t>При этом участник может представить продукцию, выпускаемую более чем одним производителем, а также продукцию с разными товарными знаками, торговыми марками и брендами». слова.</w:t>
      </w:r>
    </w:p>
  </w:footnote>
  <w:footnote w:id="2">
    <w:p w14:paraId="46F2AB19" w14:textId="77777777" w:rsidR="00266F6D" w:rsidRPr="00BD116B" w:rsidRDefault="00266F6D" w:rsidP="00532D6C">
      <w:pPr>
        <w:pStyle w:val="FootnoteText"/>
        <w:rPr>
          <w:lang w:val="ru-RU"/>
        </w:rPr>
      </w:pPr>
      <w:r w:rsidRPr="006265F4">
        <w:rPr>
          <w:rStyle w:val="FootnoteReference"/>
          <w:color w:val="FFFFFF"/>
        </w:rPr>
        <w:footnoteRef/>
      </w:r>
      <w:r w:rsidRPr="00BD116B">
        <w:rPr>
          <w:lang w:val="ru-RU"/>
        </w:rPr>
        <w:t xml:space="preserve"> </w:t>
      </w:r>
      <w:r w:rsidRPr="00BD116B">
        <w:rPr>
          <w:vertAlign w:val="superscript"/>
          <w:lang w:val="ru-RU"/>
        </w:rPr>
        <w:t xml:space="preserve">10 </w:t>
      </w:r>
      <w:r w:rsidRPr="006265F4">
        <w:rPr>
          <w:rFonts w:ascii="GHEA Grapalat" w:hAnsi="GHEA Grapalat" w:cs="Sylfaen"/>
          <w:i/>
          <w:sz w:val="16"/>
          <w:szCs w:val="16"/>
        </w:rPr>
        <w:t>Определенных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работодателя 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_ </w:t>
      </w:r>
      <w:r w:rsidRPr="006265F4">
        <w:rPr>
          <w:rFonts w:ascii="GHEA Grapalat" w:hAnsi="GHEA Grapalat" w:cs="Sylfaen"/>
          <w:i/>
          <w:sz w:val="16"/>
          <w:szCs w:val="16"/>
        </w:rPr>
        <w:t>_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от 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>:</w:t>
      </w:r>
    </w:p>
  </w:footnote>
  <w:footnote w:id="3">
    <w:p w14:paraId="669AB1A0" w14:textId="77777777" w:rsidR="00266F6D" w:rsidRPr="00BD116B" w:rsidRDefault="00266F6D" w:rsidP="00532D6C">
      <w:pPr>
        <w:pStyle w:val="FootnoteText"/>
        <w:rPr>
          <w:rFonts w:ascii="Sylfaen" w:hAnsi="Sylfaen"/>
          <w:lang w:val="ru-RU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BD116B">
        <w:rPr>
          <w:rFonts w:ascii="GHEA Grapalat" w:hAnsi="GHEA Grapalat" w:cs="Sylfaen"/>
          <w:i/>
          <w:sz w:val="16"/>
          <w:szCs w:val="16"/>
          <w:vertAlign w:val="superscript"/>
          <w:lang w:val="ru-RU"/>
        </w:rPr>
        <w:t xml:space="preserve">1 </w:t>
      </w:r>
      <w:r w:rsidRPr="00BD116B">
        <w:rPr>
          <w:rFonts w:ascii="GHEA Grapalat" w:hAnsi="GHEA Grapalat" w:cs="Sylfaen"/>
          <w:i/>
          <w:sz w:val="16"/>
          <w:szCs w:val="16"/>
          <w:vertAlign w:val="superscript"/>
          <w:lang w:val="ru-RU"/>
        </w:rPr>
        <w:t xml:space="preserve">1 </w:t>
      </w:r>
      <w:r w:rsidRPr="006265F4">
        <w:rPr>
          <w:rFonts w:ascii="GHEA Grapalat" w:hAnsi="GHEA Grapalat" w:cs="Sylfaen"/>
          <w:i/>
          <w:sz w:val="16"/>
          <w:szCs w:val="16"/>
        </w:rPr>
        <w:t>Здесь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предложение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из приглашения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удаленный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есть 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</w:rPr>
        <w:t>если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покупки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процедура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нет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быть организованным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порциями </w:t>
      </w:r>
      <w:r w:rsidRPr="00BD116B">
        <w:rPr>
          <w:rFonts w:ascii="GHEA Grapalat" w:hAnsi="GHEA Grapalat" w:cs="Sylfaen"/>
          <w:i/>
          <w:sz w:val="16"/>
          <w:szCs w:val="16"/>
          <w:lang w:val="ru-RU"/>
        </w:rPr>
        <w:t>.</w:t>
      </w:r>
    </w:p>
  </w:footnote>
  <w:footnote w:id="4">
    <w:p w14:paraId="579D3545" w14:textId="77777777" w:rsidR="00266F6D" w:rsidRPr="000B7538" w:rsidRDefault="00266F6D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5A72DB">
        <w:rPr>
          <w:rStyle w:val="FootnoteReference"/>
        </w:rPr>
        <w:footnoteRef/>
      </w:r>
      <w:r w:rsidRPr="000B7538">
        <w:rPr>
          <w:rFonts w:ascii="Calibri" w:hAnsi="Calibri"/>
          <w:vertAlign w:val="superscript"/>
          <w:lang w:val="hy-AM"/>
        </w:rPr>
        <w:t>.1:</w:t>
      </w:r>
      <w:r w:rsidRPr="00BD116B">
        <w:rPr>
          <w:lang w:val="ru-RU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Если цена данной порции в заказе на поставку:</w:t>
      </w:r>
    </w:p>
    <w:p w14:paraId="4511725B" w14:textId="77777777" w:rsidR="00266F6D" w:rsidRPr="000B7538" w:rsidRDefault="00266F6D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не превышает двадцатипятикратную базовую величину закупок, то из настоящего пункта исключаются слова "или гарантии, предоставленные банками или страховыми организациями".</w:t>
      </w:r>
    </w:p>
    <w:p w14:paraId="495CE22D" w14:textId="77777777" w:rsidR="00266F6D" w:rsidRPr="000B7538" w:rsidRDefault="00266F6D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-- не превышает в семьдесят раз базовую величину закупки, но более двадцати пяти раз, то из данного абзаца удаляются слова &lt;&lt;ущерб (приложение 4.2) или &gt;&gt;, а число &lt;&lt;20&gt;&gt; заменяется по номеру &lt;&lt;90&gt;&gt;,</w:t>
      </w:r>
    </w:p>
    <w:p w14:paraId="0B5DBF61" w14:textId="77777777" w:rsidR="00266F6D" w:rsidRPr="00D533CD" w:rsidRDefault="00266F6D" w:rsidP="00532D6C">
      <w:pPr>
        <w:pStyle w:val="FootnoteText"/>
        <w:rPr>
          <w:rFonts w:ascii="Calibri" w:hAnsi="Calibri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превышает в семьдесят раз базовую закупочную единицу, то из данного абзаца исключаются слова «ущерб (приложение 4.2)» или «&gt;», цифра «15» заменяется цифрой «30» и цифра «20» составляет: С номером &lt;&lt;90&gt;&gt;,</w:t>
      </w:r>
    </w:p>
  </w:footnote>
  <w:footnote w:id="5">
    <w:p w14:paraId="2683965A" w14:textId="77777777" w:rsidR="00266F6D" w:rsidRPr="00D14A3F" w:rsidRDefault="00266F6D" w:rsidP="00532D6C">
      <w:pPr>
        <w:pStyle w:val="FootnoteText"/>
        <w:rPr>
          <w:rFonts w:ascii="GHEA Grapalat" w:hAnsi="GHEA Grapalat"/>
          <w:lang w:val="hy-AM"/>
        </w:rPr>
      </w:pPr>
      <w:r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Этот пункт отредактирован согласно соответствующему клиенту.</w:t>
      </w:r>
      <w:r w:rsidRPr="00D14A3F">
        <w:rPr>
          <w:rFonts w:ascii="GHEA Grapalat" w:hAnsi="GHEA Grapalat"/>
          <w:lang w:val="hy-AM"/>
        </w:rPr>
        <w:t xml:space="preserve"> </w:t>
      </w:r>
    </w:p>
  </w:footnote>
  <w:footnote w:id="6">
    <w:p w14:paraId="212BB152" w14:textId="77777777" w:rsidR="00266F6D" w:rsidRPr="006265F4" w:rsidRDefault="00266F6D" w:rsidP="00532D6C">
      <w:pPr>
        <w:pStyle w:val="FootnoteText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В </w:t>
      </w:r>
      <w:proofErr w:type="spellStart"/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>случае</w:t>
      </w:r>
      <w:proofErr w:type="spellEnd"/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 </w:t>
      </w:r>
      <w:proofErr w:type="spellStart"/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>участия</w:t>
      </w:r>
      <w:proofErr w:type="spellEnd"/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в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>совместной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операции (консорциуме) документы, включенные в заявку и утвержденные участником, должны быть одобрены всеми членами консорциума.</w:t>
      </w:r>
    </w:p>
  </w:footnote>
  <w:footnote w:id="7">
    <w:p w14:paraId="243E5A3A" w14:textId="77777777" w:rsidR="00266F6D" w:rsidRPr="000B7538" w:rsidRDefault="00266F6D" w:rsidP="00532D6C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Если 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применяется правило, предусмотренное вторым предложением пункта 2.4 части 1 настоящего приглашения, то слова «обязывают в случае признания выбранным участником в порядке и сроки, указанные в приглашении, представить квалификационную обеспечение» заменяются на «последнее или данная процедура». На дату вскрытия заявок организация, производящая продукцию, поставляемую последним в качестве официального представителя, имеет рейтинг кредитоспособности, присвоенный международными авторитетными организациями (Fitch, Moody's,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 xml:space="preserve">Standard &amp; Poor's 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) не ниже суверенного рейтинга, присвоенного Республике Армения.</w:t>
      </w:r>
    </w:p>
    <w:p w14:paraId="071828D5" w14:textId="77777777" w:rsidR="00266F6D" w:rsidRPr="00D60ADB" w:rsidRDefault="00266F6D" w:rsidP="00532D6C">
      <w:pPr>
        <w:pStyle w:val="FootnoteText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прописью.Кроме того, указывается размер рейтинга и название организации, имеющей рейтинг кредитоспособности.</w:t>
      </w:r>
    </w:p>
  </w:footnote>
  <w:footnote w:id="8">
    <w:p w14:paraId="44E32AFA" w14:textId="77777777" w:rsidR="00266F6D" w:rsidRPr="005F1C06" w:rsidRDefault="00266F6D" w:rsidP="00532D6C">
      <w:pPr>
        <w:pStyle w:val="FootnoteText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 xml:space="preserve">*быть </w:t>
      </w:r>
      <w:r w:rsidRPr="005F1C06">
        <w:rPr>
          <w:rFonts w:ascii="GHEA Grapalat" w:hAnsi="GHEA Grapalat"/>
          <w:i/>
          <w:lang w:val="hy-AM"/>
        </w:rPr>
        <w:t>законченным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является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комиссии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секретаря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 xml:space="preserve">по </w:t>
      </w:r>
      <w:r w:rsidRPr="005F1C06">
        <w:rPr>
          <w:rFonts w:ascii="GHEA Grapalat" w:hAnsi="GHEA Grapalat"/>
          <w:i/>
          <w:lang w:val="af-ZA"/>
        </w:rPr>
        <w:t xml:space="preserve">: </w:t>
      </w:r>
      <w:r w:rsidRPr="00D60ADB">
        <w:rPr>
          <w:rFonts w:ascii="GHEA Grapalat" w:hAnsi="GHEA Grapalat"/>
          <w:i/>
          <w:lang w:val="hy-AM"/>
        </w:rPr>
        <w:t>до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приглашение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в информационном бюллетене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издательский.</w:t>
      </w:r>
    </w:p>
    <w:p w14:paraId="59F48A1E" w14:textId="77777777" w:rsidR="00266F6D" w:rsidRPr="00D60ADB" w:rsidRDefault="00266F6D" w:rsidP="00532D6C">
      <w:pPr>
        <w:pStyle w:val="BodyTextIndent3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участник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приложение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заявление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при заполнении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примечание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является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ее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настоящий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бенефициары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касательно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информация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содержащий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Веб-сайт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ссылка </w:t>
      </w:r>
      <w:r w:rsidRPr="00D60ADB">
        <w:rPr>
          <w:rFonts w:ascii="GHEA Grapalat" w:hAnsi="GHEA Grapalat"/>
          <w:i/>
          <w:lang w:val="af-ZA" w:eastAsia="ru-RU"/>
        </w:rPr>
        <w:t xml:space="preserve">, если </w:t>
      </w:r>
      <w:r w:rsidRPr="005F1C06">
        <w:rPr>
          <w:rFonts w:ascii="GHEA Grapalat" w:hAnsi="GHEA Grapalat"/>
          <w:i/>
          <w:lang w:eastAsia="ru-RU"/>
        </w:rPr>
        <w:t>_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что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участник </w:t>
      </w:r>
      <w:r w:rsidRPr="00D60ADB">
        <w:rPr>
          <w:rFonts w:ascii="GHEA Grapalat" w:hAnsi="GHEA Grapalat"/>
          <w:i/>
          <w:lang w:val="af-ZA" w:eastAsia="ru-RU"/>
        </w:rPr>
        <w:t xml:space="preserve">« </w:t>
      </w:r>
      <w:r w:rsidRPr="005F1C06">
        <w:rPr>
          <w:rFonts w:ascii="GHEA Grapalat" w:hAnsi="GHEA Grapalat"/>
          <w:i/>
          <w:lang w:eastAsia="ru-RU"/>
        </w:rPr>
        <w:t>Правового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регистрация 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юридическое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ведомства 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учреждения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и: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индивидуальный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предприниматели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бухгалтерский учет</w:t>
      </w:r>
      <w:r w:rsidRPr="00D60ADB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 xml:space="preserve">о </w:t>
      </w:r>
      <w:r w:rsidRPr="00D60ADB">
        <w:rPr>
          <w:rFonts w:ascii="GHEA Grapalat" w:hAnsi="GHEA Grapalat" w:cs="GHEA Grapalat"/>
          <w:i/>
          <w:lang w:val="af-ZA" w:eastAsia="ru-RU"/>
        </w:rPr>
        <w:t>"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закона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на основе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на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настоящий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бенефициары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касательно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декларация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представлять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долг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имея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юридический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человек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является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и: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приложение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представлять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дня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по состоянию на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учредил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чтобы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нуждаться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является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 xml:space="preserve">логически </w:t>
      </w:r>
      <w:r w:rsidRPr="005F1C06">
        <w:rPr>
          <w:rFonts w:ascii="GHEA Grapalat" w:hAnsi="GHEA Grapalat"/>
          <w:i/>
          <w:lang w:eastAsia="ru-RU"/>
        </w:rPr>
        <w:t>_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реестра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в агентстве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зарегистрированный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Быть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ее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настоящий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бенефициары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касательно</w:t>
      </w:r>
      <w:r w:rsidRPr="00D60ADB">
        <w:rPr>
          <w:rFonts w:ascii="GHEA Grapalat" w:hAnsi="GHEA Grapalat"/>
          <w:i/>
          <w:lang w:val="af-ZA" w:eastAsia="ru-RU"/>
        </w:rPr>
        <w:t xml:space="preserve"> информация </w:t>
      </w:r>
      <w:r w:rsidRPr="005F1C06">
        <w:rPr>
          <w:rFonts w:ascii="GHEA Grapalat" w:hAnsi="GHEA Grapalat"/>
          <w:i/>
          <w:lang w:eastAsia="ru-RU"/>
        </w:rPr>
        <w:t>_</w:t>
      </w:r>
    </w:p>
    <w:p w14:paraId="15637DD0" w14:textId="77777777" w:rsidR="00266F6D" w:rsidRPr="00D60ADB" w:rsidRDefault="00266F6D" w:rsidP="00532D6C">
      <w:pPr>
        <w:pStyle w:val="BodyTextIndent3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24DE5108" w14:textId="77777777" w:rsidR="00266F6D" w:rsidRPr="00D60ADB" w:rsidRDefault="00266F6D" w:rsidP="00532D6C">
      <w:pPr>
        <w:pStyle w:val="BodyTextIndent3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- </w:t>
      </w:r>
      <w:r w:rsidRPr="005F1C06">
        <w:rPr>
          <w:rFonts w:ascii="GHEA Grapalat" w:hAnsi="GHEA Grapalat"/>
          <w:i/>
          <w:lang w:eastAsia="ru-RU"/>
        </w:rPr>
        <w:t>Если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участник </w:t>
      </w:r>
      <w:r w:rsidRPr="00D60ADB">
        <w:rPr>
          <w:rFonts w:ascii="GHEA Grapalat" w:hAnsi="GHEA Grapalat"/>
          <w:i/>
          <w:lang w:val="af-ZA" w:eastAsia="ru-RU"/>
        </w:rPr>
        <w:t xml:space="preserve">« </w:t>
      </w:r>
      <w:r w:rsidRPr="005F1C06">
        <w:rPr>
          <w:rFonts w:ascii="GHEA Grapalat" w:hAnsi="GHEA Grapalat"/>
          <w:i/>
          <w:lang w:eastAsia="ru-RU"/>
        </w:rPr>
        <w:t>Правового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регистрация 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юридическое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ведомства 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учреждения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и: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индивидуальный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предприниматели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бухгалтерский учет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по </w:t>
      </w:r>
      <w:r w:rsidRPr="00D60ADB">
        <w:rPr>
          <w:rFonts w:ascii="GHEA Grapalat" w:hAnsi="GHEA Grapalat"/>
          <w:i/>
          <w:lang w:val="af-ZA" w:eastAsia="ru-RU"/>
        </w:rPr>
        <w:t xml:space="preserve">« </w:t>
      </w:r>
      <w:r w:rsidRPr="005F1C06">
        <w:rPr>
          <w:rFonts w:ascii="GHEA Grapalat" w:hAnsi="GHEA Grapalat"/>
          <w:i/>
          <w:lang w:eastAsia="ru-RU"/>
        </w:rPr>
        <w:t>закону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 основе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настоящий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бенефициары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касательно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декларация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представлять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долг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имея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юридический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человек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 xml:space="preserve">нет 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или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если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такой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юридический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человек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является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однако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приложение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представлять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дня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по состоянию на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должен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не было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юридический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люди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Состояние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реестра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в агентстве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регистр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ее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настоящий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бенефициары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касательно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>
        <w:rPr>
          <w:rFonts w:ascii="GHEA Grapalat" w:hAnsi="GHEA Grapalat"/>
          <w:i/>
          <w:lang w:val="hy-AM" w:eastAsia="ru-RU"/>
        </w:rPr>
        <w:t xml:space="preserve">информация </w:t>
      </w:r>
      <w:r w:rsidRPr="005F1C06">
        <w:rPr>
          <w:rFonts w:ascii="GHEA Grapalat" w:hAnsi="GHEA Grapalat"/>
          <w:i/>
          <w:lang w:eastAsia="ru-RU"/>
        </w:rPr>
        <w:t>_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затем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 xml:space="preserve">заявление </w:t>
      </w:r>
      <w:r w:rsidRPr="00D60ADB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заявление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 xml:space="preserve">при заполнении </w:t>
      </w:r>
      <w:r w:rsidRPr="00D60ADB">
        <w:rPr>
          <w:rFonts w:ascii="GHEA Grapalat" w:hAnsi="GHEA Grapalat"/>
          <w:i/>
          <w:lang w:val="af-ZA"/>
        </w:rPr>
        <w:t xml:space="preserve">&lt;&lt; </w:t>
      </w:r>
      <w:r w:rsidRPr="005F1C06">
        <w:rPr>
          <w:rFonts w:ascii="GHEA Grapalat" w:hAnsi="GHEA Grapalat"/>
          <w:i/>
        </w:rPr>
        <w:t>информации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содержащий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Веб-сайт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 xml:space="preserve">ссылка: 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слова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замена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 xml:space="preserve">это </w:t>
      </w:r>
      <w:r w:rsidRPr="00D60ADB">
        <w:rPr>
          <w:rFonts w:ascii="GHEA Grapalat" w:hAnsi="GHEA Grapalat"/>
          <w:i/>
          <w:lang w:val="af-ZA"/>
        </w:rPr>
        <w:t xml:space="preserve">&lt;&lt; </w:t>
      </w:r>
      <w:r w:rsidRPr="005F1C06">
        <w:rPr>
          <w:rFonts w:ascii="GHEA Grapalat" w:hAnsi="GHEA Grapalat"/>
          <w:i/>
        </w:rPr>
        <w:t>объявление: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в соответствии с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</w:rPr>
        <w:t xml:space="preserve">словами 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>
        <w:rPr>
          <w:rFonts w:ascii="GHEA Grapalat" w:hAnsi="GHEA Grapalat"/>
          <w:i/>
        </w:rPr>
        <w:t xml:space="preserve">приложения </w:t>
      </w:r>
      <w:r w:rsidRPr="00D60ADB">
        <w:rPr>
          <w:rFonts w:ascii="GHEA Grapalat" w:hAnsi="GHEA Grapalat"/>
          <w:i/>
          <w:lang w:val="af-ZA"/>
        </w:rPr>
        <w:t xml:space="preserve">1.2 , </w:t>
      </w:r>
      <w:r w:rsidRPr="005F1C06">
        <w:rPr>
          <w:rFonts w:ascii="GHEA Grapalat" w:hAnsi="GHEA Grapalat"/>
          <w:i/>
        </w:rPr>
        <w:t>_</w:t>
      </w:r>
    </w:p>
    <w:p w14:paraId="7FD769C8" w14:textId="77777777" w:rsidR="00266F6D" w:rsidRPr="00D60ADB" w:rsidRDefault="00266F6D" w:rsidP="00532D6C">
      <w:pPr>
        <w:pStyle w:val="FootnoteText"/>
        <w:jc w:val="both"/>
        <w:rPr>
          <w:rFonts w:ascii="GHEA Grapalat" w:hAnsi="GHEA Grapalat"/>
          <w:i/>
          <w:lang w:val="af-ZA"/>
        </w:rPr>
      </w:pPr>
    </w:p>
    <w:p w14:paraId="0602219C" w14:textId="77777777" w:rsidR="00266F6D" w:rsidRPr="00D60ADB" w:rsidRDefault="00266F6D" w:rsidP="00532D6C">
      <w:pPr>
        <w:pStyle w:val="FootnoteText"/>
        <w:jc w:val="both"/>
        <w:rPr>
          <w:rFonts w:ascii="GHEA Grapalat" w:hAnsi="GHEA Grapalat"/>
          <w:i/>
          <w:lang w:val="af-ZA"/>
        </w:rPr>
      </w:pPr>
      <w:r w:rsidRPr="00D60ADB">
        <w:rPr>
          <w:rFonts w:ascii="GHEA Grapalat" w:hAnsi="GHEA Grapalat"/>
          <w:i/>
          <w:lang w:val="af-ZA"/>
        </w:rPr>
        <w:tab/>
        <w:t xml:space="preserve">- </w:t>
      </w:r>
      <w:r w:rsidRPr="00BD116B">
        <w:rPr>
          <w:rFonts w:ascii="GHEA Grapalat" w:hAnsi="GHEA Grapalat"/>
          <w:i/>
          <w:lang w:val="ru-RU"/>
        </w:rPr>
        <w:t>если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участник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индивидуальный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предприниматель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BD116B">
        <w:rPr>
          <w:rFonts w:ascii="GHEA Grapalat" w:hAnsi="GHEA Grapalat"/>
          <w:i/>
          <w:lang w:val="ru-RU"/>
        </w:rPr>
        <w:t>является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или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физический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 xml:space="preserve">человек </w:t>
      </w:r>
      <w:r w:rsidRPr="00D60ADB">
        <w:rPr>
          <w:rFonts w:ascii="GHEA Grapalat" w:hAnsi="GHEA Grapalat"/>
          <w:i/>
          <w:lang w:val="af-ZA"/>
        </w:rPr>
        <w:t xml:space="preserve">тогда </w:t>
      </w:r>
      <w:r w:rsidRPr="00BD116B">
        <w:rPr>
          <w:rFonts w:ascii="GHEA Grapalat" w:hAnsi="GHEA Grapalat"/>
          <w:i/>
          <w:lang w:val="ru-RU"/>
        </w:rPr>
        <w:t>_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настоящий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бенефициары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касательно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информация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>нет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BD116B">
        <w:rPr>
          <w:rFonts w:ascii="GHEA Grapalat" w:hAnsi="GHEA Grapalat"/>
          <w:i/>
          <w:lang w:val="ru-RU"/>
        </w:rPr>
        <w:t xml:space="preserve">Представляет </w:t>
      </w:r>
      <w:r w:rsidRPr="00D60ADB">
        <w:rPr>
          <w:rFonts w:ascii="GHEA Grapalat" w:hAnsi="GHEA Grapalat"/>
          <w:i/>
          <w:lang w:val="af-ZA"/>
        </w:rPr>
        <w:t>:</w:t>
      </w:r>
    </w:p>
    <w:p w14:paraId="1AD00C34" w14:textId="77777777" w:rsidR="00266F6D" w:rsidRPr="00BF58CA" w:rsidRDefault="00266F6D" w:rsidP="00532D6C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3A70F903" w14:textId="77777777" w:rsidR="00266F6D" w:rsidRPr="000C2336" w:rsidDel="006C3873" w:rsidRDefault="00266F6D" w:rsidP="00532D6C">
      <w:pPr>
        <w:jc w:val="both"/>
        <w:rPr>
          <w:del w:id="5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14:paraId="1B0DC4EE" w14:textId="77777777" w:rsidR="00266F6D" w:rsidRPr="006265F4" w:rsidRDefault="00266F6D" w:rsidP="00532D6C">
      <w:pPr>
        <w:pStyle w:val="BodyTextIndent3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быть законченным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является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комиссии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секретаря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 xml:space="preserve">по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: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до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приглашение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в информационном бюллетене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издательский.</w:t>
      </w:r>
    </w:p>
    <w:p w14:paraId="7A4893F5" w14:textId="77777777" w:rsidR="00266F6D" w:rsidRPr="006265F4" w:rsidRDefault="00266F6D" w:rsidP="00532D6C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 xml:space="preserve">** </w:t>
      </w:r>
      <w:r w:rsidRPr="006265F4">
        <w:rPr>
          <w:rFonts w:ascii="GHEA Grapalat" w:hAnsi="GHEA Grapalat"/>
          <w:i/>
          <w:sz w:val="16"/>
          <w:szCs w:val="16"/>
        </w:rPr>
        <w:t>если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участник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добавлен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ценить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налог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плательщик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 xml:space="preserve">затем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_ </w:t>
      </w:r>
      <w:r w:rsidRPr="006265F4">
        <w:rPr>
          <w:rFonts w:ascii="GHEA Grapalat" w:hAnsi="GHEA Grapalat"/>
          <w:i/>
          <w:sz w:val="16"/>
          <w:szCs w:val="16"/>
        </w:rPr>
        <w:t>_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данные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контракта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линия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Армения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Республика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Состояние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бюджет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быть оплаченным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добавлен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ценить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налог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сумма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отмеченный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является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4-й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_ </w:t>
      </w:r>
      <w:r w:rsidRPr="006265F4">
        <w:rPr>
          <w:rFonts w:ascii="GHEA Grapalat" w:hAnsi="GHEA Grapalat"/>
          <w:i/>
          <w:sz w:val="16"/>
          <w:szCs w:val="16"/>
        </w:rPr>
        <w:t>_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в столбце.</w:t>
      </w:r>
    </w:p>
    <w:p w14:paraId="4D61125E" w14:textId="77777777" w:rsidR="00266F6D" w:rsidRPr="006265F4" w:rsidDel="00856FDE" w:rsidRDefault="00266F6D" w:rsidP="00532D6C">
      <w:pPr>
        <w:pStyle w:val="FootnoteText"/>
        <w:rPr>
          <w:del w:id="8" w:author="User" w:date="2019-05-26T09:57:00Z"/>
          <w:i/>
          <w:lang w:val="af-ZA"/>
        </w:rPr>
      </w:pPr>
    </w:p>
  </w:footnote>
  <w:footnote w:id="10">
    <w:p w14:paraId="200A7D70" w14:textId="77777777" w:rsidR="00266F6D" w:rsidRPr="006265F4" w:rsidDel="007942E8" w:rsidRDefault="00266F6D" w:rsidP="00532D6C">
      <w:pPr>
        <w:pStyle w:val="FootnoteText"/>
        <w:rPr>
          <w:del w:id="9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w:rsidRPr="006265F4">
        <w:rPr>
          <w:color w:val="FFFFFF"/>
          <w:vertAlign w:val="superscript"/>
          <w:lang w:val="af-ZA"/>
        </w:rPr>
        <w:t xml:space="preserve">29 </w:t>
      </w:r>
      <w:r w:rsidRPr="006265F4">
        <w:rPr>
          <w:vertAlign w:val="superscript"/>
          <w:lang w:val="af-ZA"/>
        </w:rPr>
        <w:t xml:space="preserve">17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Если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аукцион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A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был куплен аукционистом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B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представлен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является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без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НДС тогда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_ _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_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контракт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при пломбировании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включительно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Слова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«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НДС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.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удаленный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являются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_</w:t>
      </w:r>
    </w:p>
  </w:footnote>
  <w:footnote w:id="11">
    <w:p w14:paraId="4D7AEAA2" w14:textId="77777777" w:rsidR="00266F6D" w:rsidRPr="006265F4" w:rsidDel="007942E8" w:rsidRDefault="00266F6D" w:rsidP="00532D6C">
      <w:pPr>
        <w:pStyle w:val="FootnoteText"/>
        <w:jc w:val="both"/>
        <w:rPr>
          <w:del w:id="10" w:author="User" w:date="2019-05-26T10:01:00Z"/>
          <w:lang w:val="hy-AM"/>
        </w:rPr>
      </w:pPr>
      <w:r w:rsidRPr="006265F4">
        <w:rPr>
          <w:color w:val="FFFFFF"/>
          <w:vertAlign w:val="superscript"/>
          <w:lang w:val="af-ZA"/>
        </w:rPr>
        <w:t xml:space="preserve">30 </w:t>
      </w:r>
      <w:r w:rsidRPr="006265F4">
        <w:rPr>
          <w:vertAlign w:val="superscript"/>
          <w:lang w:val="af-ZA"/>
        </w:rPr>
        <w:t xml:space="preserve">18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Продавец может отказаться от предложенного аванса или его части. В то же время,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чтобы быть опечатаны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Авансовый платеж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в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договоре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устанавливается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в размере, согласованном между Покупателем и Продавцом.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Если: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по контракту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нет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запланировано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предоплата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распределение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тогда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настоящим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смысл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удаленный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>является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BD116B">
        <w:rPr>
          <w:rFonts w:ascii="GHEA Grapalat" w:hAnsi="GHEA Grapalat"/>
          <w:i/>
          <w:sz w:val="16"/>
          <w:szCs w:val="24"/>
          <w:lang w:val="ru-RU" w:eastAsia="en-US"/>
        </w:rPr>
        <w:t xml:space="preserve">из проекта 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.</w:t>
      </w:r>
    </w:p>
  </w:footnote>
  <w:footnote w:id="12">
    <w:p w14:paraId="7F88247C" w14:textId="77777777" w:rsidR="00266F6D" w:rsidRPr="006265F4" w:rsidDel="007942E8" w:rsidRDefault="00266F6D" w:rsidP="00532D6C">
      <w:pPr>
        <w:pStyle w:val="FootnoteText"/>
        <w:rPr>
          <w:del w:id="11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 xml:space="preserve">31 </w:t>
      </w:r>
      <w:r w:rsidRPr="006265F4">
        <w:rPr>
          <w:vertAlign w:val="superscript"/>
          <w:lang w:val="hy-AM"/>
        </w:rPr>
        <w:t xml:space="preserve">19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Данный пункт из проекта договора исключается, если приобретаемая продукция не является основным средством, а если приобретаемая продукция является основным средством, то гарантийный срок не должен быть менее 365 календарных дней.</w:t>
      </w:r>
    </w:p>
  </w:footnote>
  <w:footnote w:id="13">
    <w:p w14:paraId="24ECAEDF" w14:textId="77777777" w:rsidR="00266F6D" w:rsidRPr="006265F4" w:rsidRDefault="00266F6D" w:rsidP="00532D6C">
      <w:pPr>
        <w:pStyle w:val="FootnoteText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B6289">
        <w:rPr>
          <w:vertAlign w:val="superscript"/>
          <w:lang w:val="hy-AM"/>
        </w:rPr>
        <w:t xml:space="preserve">20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Если контракт был заключен на основании пункта 6 статьи 15 Закона РА «О закупках», штраф рассчитывается относительно цены контракта, в рамках которой обнаружено обстоятельство неисполнения или ненадлежащего исполнения контракта. зафиксировано выполнение принятых обязательств.</w:t>
      </w:r>
    </w:p>
    <w:p w14:paraId="26FD6460" w14:textId="77777777" w:rsidR="00266F6D" w:rsidRPr="006265F4" w:rsidDel="007942E8" w:rsidRDefault="00266F6D" w:rsidP="00532D6C">
      <w:pPr>
        <w:pStyle w:val="FootnoteText"/>
        <w:jc w:val="both"/>
        <w:rPr>
          <w:del w:id="12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Если контракт включает более одной части, штраф рассчитывается исходя из общей цены, указанной в контракте для этой части.</w:t>
      </w:r>
    </w:p>
  </w:footnote>
  <w:footnote w:id="14">
    <w:p w14:paraId="620075AA" w14:textId="77777777" w:rsidR="00266F6D" w:rsidRPr="006265F4" w:rsidDel="007942E8" w:rsidRDefault="00266F6D" w:rsidP="00532D6C">
      <w:pPr>
        <w:pStyle w:val="FootnoteText"/>
        <w:jc w:val="both"/>
        <w:rPr>
          <w:del w:id="13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 xml:space="preserve">21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В случае закупок, не вызывающих обязательств за счет государственного бюджета, данное предложение из договора исключается.</w:t>
      </w:r>
    </w:p>
  </w:footnote>
  <w:footnote w:id="15">
    <w:p w14:paraId="46AEDCD7" w14:textId="77777777" w:rsidR="00266F6D" w:rsidRPr="006265F4" w:rsidDel="002877FC" w:rsidRDefault="00266F6D" w:rsidP="00532D6C">
      <w:pPr>
        <w:pStyle w:val="FootnoteText"/>
        <w:jc w:val="both"/>
        <w:rPr>
          <w:del w:id="14" w:author="User" w:date="2019-05-26T10:04:00Z"/>
          <w:lang w:val="hy-AM"/>
        </w:rPr>
      </w:pPr>
      <w:r w:rsidRPr="00AB6289">
        <w:rPr>
          <w:vertAlign w:val="superscript"/>
          <w:lang w:val="hy-AM"/>
        </w:rPr>
        <w:t xml:space="preserve">22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Данный пункт исключается из договора, если договор не реализуется путем заключения агентского договора.</w:t>
      </w:r>
    </w:p>
  </w:footnote>
  <w:footnote w:id="16">
    <w:p w14:paraId="3D5AF507" w14:textId="77777777" w:rsidR="00266F6D" w:rsidRPr="006265F4" w:rsidDel="002877FC" w:rsidRDefault="00266F6D" w:rsidP="00532D6C">
      <w:pPr>
        <w:pStyle w:val="FootnoteText"/>
        <w:jc w:val="both"/>
        <w:rPr>
          <w:del w:id="15" w:author="User" w:date="2019-05-26T10:04:00Z"/>
          <w:lang w:val="hy-AM"/>
        </w:rPr>
      </w:pPr>
      <w:r w:rsidRPr="00AB6289">
        <w:rPr>
          <w:vertAlign w:val="superscript"/>
          <w:lang w:val="hy-AM"/>
        </w:rPr>
        <w:t xml:space="preserve">23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540900956">
    <w:abstractNumId w:val="20"/>
  </w:num>
  <w:num w:numId="2" w16cid:durableId="1228884022">
    <w:abstractNumId w:val="7"/>
  </w:num>
  <w:num w:numId="3" w16cid:durableId="861940664">
    <w:abstractNumId w:val="18"/>
  </w:num>
  <w:num w:numId="4" w16cid:durableId="285625010">
    <w:abstractNumId w:val="14"/>
  </w:num>
  <w:num w:numId="5" w16cid:durableId="774256313">
    <w:abstractNumId w:val="22"/>
  </w:num>
  <w:num w:numId="6" w16cid:durableId="163880103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3250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48957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3021261">
    <w:abstractNumId w:val="16"/>
  </w:num>
  <w:num w:numId="10" w16cid:durableId="1230994344">
    <w:abstractNumId w:val="4"/>
  </w:num>
  <w:num w:numId="11" w16cid:durableId="540098693">
    <w:abstractNumId w:val="6"/>
  </w:num>
  <w:num w:numId="12" w16cid:durableId="1738167254">
    <w:abstractNumId w:val="27"/>
  </w:num>
  <w:num w:numId="13" w16cid:durableId="457337703">
    <w:abstractNumId w:val="23"/>
  </w:num>
  <w:num w:numId="14" w16cid:durableId="847404988">
    <w:abstractNumId w:val="9"/>
  </w:num>
  <w:num w:numId="15" w16cid:durableId="1450009653">
    <w:abstractNumId w:val="24"/>
  </w:num>
  <w:num w:numId="16" w16cid:durableId="1808860917">
    <w:abstractNumId w:val="12"/>
  </w:num>
  <w:num w:numId="17" w16cid:durableId="805900080">
    <w:abstractNumId w:val="5"/>
  </w:num>
  <w:num w:numId="18" w16cid:durableId="1541355787">
    <w:abstractNumId w:val="1"/>
  </w:num>
  <w:num w:numId="19" w16cid:durableId="1354378366">
    <w:abstractNumId w:val="3"/>
  </w:num>
  <w:num w:numId="20" w16cid:durableId="792482755">
    <w:abstractNumId w:val="2"/>
  </w:num>
  <w:num w:numId="21" w16cid:durableId="336083916">
    <w:abstractNumId w:val="28"/>
  </w:num>
  <w:num w:numId="22" w16cid:durableId="1497259058">
    <w:abstractNumId w:val="26"/>
  </w:num>
  <w:num w:numId="23" w16cid:durableId="1810591420">
    <w:abstractNumId w:val="21"/>
  </w:num>
  <w:num w:numId="24" w16cid:durableId="1189025664">
    <w:abstractNumId w:val="0"/>
  </w:num>
  <w:num w:numId="25" w16cid:durableId="900943725">
    <w:abstractNumId w:val="11"/>
  </w:num>
  <w:num w:numId="26" w16cid:durableId="287931491">
    <w:abstractNumId w:val="15"/>
  </w:num>
  <w:num w:numId="27" w16cid:durableId="198586501">
    <w:abstractNumId w:val="13"/>
  </w:num>
  <w:num w:numId="28" w16cid:durableId="793400674">
    <w:abstractNumId w:val="8"/>
  </w:num>
  <w:num w:numId="29" w16cid:durableId="185291714">
    <w:abstractNumId w:val="10"/>
  </w:num>
  <w:num w:numId="30" w16cid:durableId="868880994">
    <w:abstractNumId w:val="25"/>
  </w:num>
  <w:num w:numId="31" w16cid:durableId="1362584086">
    <w:abstractNumId w:val="17"/>
  </w:num>
  <w:num w:numId="32" w16cid:durableId="161123237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AE5"/>
    <w:rsid w:val="000C3AE5"/>
    <w:rsid w:val="000F6C4E"/>
    <w:rsid w:val="001364E2"/>
    <w:rsid w:val="001579ED"/>
    <w:rsid w:val="00176863"/>
    <w:rsid w:val="001902F9"/>
    <w:rsid w:val="001A3021"/>
    <w:rsid w:val="001B4119"/>
    <w:rsid w:val="0022569E"/>
    <w:rsid w:val="00266F6D"/>
    <w:rsid w:val="002D073B"/>
    <w:rsid w:val="003242D7"/>
    <w:rsid w:val="00436DC2"/>
    <w:rsid w:val="00454CDE"/>
    <w:rsid w:val="004D4880"/>
    <w:rsid w:val="004E5ADA"/>
    <w:rsid w:val="00532D6C"/>
    <w:rsid w:val="00730AAF"/>
    <w:rsid w:val="0076273B"/>
    <w:rsid w:val="00774FCD"/>
    <w:rsid w:val="007A411A"/>
    <w:rsid w:val="007C5699"/>
    <w:rsid w:val="008C418A"/>
    <w:rsid w:val="008E294B"/>
    <w:rsid w:val="00921387"/>
    <w:rsid w:val="009347A4"/>
    <w:rsid w:val="0093695F"/>
    <w:rsid w:val="00950D0E"/>
    <w:rsid w:val="00997EE9"/>
    <w:rsid w:val="009D22DC"/>
    <w:rsid w:val="009E077A"/>
    <w:rsid w:val="009E6693"/>
    <w:rsid w:val="00A11DFA"/>
    <w:rsid w:val="00A27E77"/>
    <w:rsid w:val="00BD116B"/>
    <w:rsid w:val="00D41C85"/>
    <w:rsid w:val="00D60ADB"/>
    <w:rsid w:val="00D87007"/>
    <w:rsid w:val="00E123D6"/>
    <w:rsid w:val="00E82197"/>
    <w:rsid w:val="00E84C88"/>
    <w:rsid w:val="00EA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D55F933"/>
  <w15:docId w15:val="{EFCFE499-1D96-4256-8C0D-1041490E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DFA"/>
  </w:style>
  <w:style w:type="paragraph" w:styleId="Heading1">
    <w:name w:val="heading 1"/>
    <w:basedOn w:val="Normal"/>
    <w:next w:val="Normal"/>
    <w:link w:val="Heading1Char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2D6C"/>
    <w:rPr>
      <w:rFonts w:ascii="Arial Armenian" w:eastAsia="Times New Roman" w:hAnsi="Arial Armenian" w:cs="Times New Roman"/>
      <w:sz w:val="28"/>
      <w:szCs w:val="20"/>
      <w:lang w:val="ru" w:eastAsia="ru-RU"/>
    </w:rPr>
  </w:style>
  <w:style w:type="character" w:customStyle="1" w:styleId="Heading2Char">
    <w:name w:val="Heading 2 Char"/>
    <w:basedOn w:val="DefaultParagraphFont"/>
    <w:link w:val="Heading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character" w:customStyle="1" w:styleId="Heading3Char">
    <w:name w:val="Heading 3 Char"/>
    <w:basedOn w:val="DefaultParagraphFont"/>
    <w:link w:val="Heading3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Heading4Char">
    <w:name w:val="Heading 4 Char"/>
    <w:basedOn w:val="DefaultParagraphFont"/>
    <w:link w:val="Heading4"/>
    <w:rsid w:val="00532D6C"/>
    <w:rPr>
      <w:rFonts w:ascii="Arial LatArm" w:eastAsia="Times New Roman" w:hAnsi="Arial LatArm" w:cs="Times New Roman"/>
      <w:i/>
      <w:sz w:val="18"/>
      <w:szCs w:val="20"/>
      <w:lang w:val="ru"/>
    </w:rPr>
  </w:style>
  <w:style w:type="character" w:customStyle="1" w:styleId="Heading5Char">
    <w:name w:val="Heading 5 Char"/>
    <w:basedOn w:val="DefaultParagraphFont"/>
    <w:link w:val="Heading5"/>
    <w:rsid w:val="00532D6C"/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character" w:customStyle="1" w:styleId="Heading6Char">
    <w:name w:val="Heading 6 Char"/>
    <w:basedOn w:val="DefaultParagraphFont"/>
    <w:link w:val="Heading6"/>
    <w:rsid w:val="00532D6C"/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character" w:customStyle="1" w:styleId="Heading7Char">
    <w:name w:val="Heading 7 Char"/>
    <w:basedOn w:val="DefaultParagraphFont"/>
    <w:link w:val="Heading7"/>
    <w:rsid w:val="00532D6C"/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character" w:customStyle="1" w:styleId="Heading8Char">
    <w:name w:val="Heading 8 Char"/>
    <w:basedOn w:val="DefaultParagraphFont"/>
    <w:link w:val="Heading8"/>
    <w:rsid w:val="00532D6C"/>
    <w:rPr>
      <w:rFonts w:ascii="Times Armenian" w:eastAsia="Times New Roman" w:hAnsi="Times Armenian" w:cs="Times New Roman"/>
      <w:i/>
      <w:sz w:val="20"/>
      <w:szCs w:val="20"/>
      <w:lang w:val="ru"/>
    </w:rPr>
  </w:style>
  <w:style w:type="character" w:customStyle="1" w:styleId="Heading9Char">
    <w:name w:val="Heading 9 Char"/>
    <w:basedOn w:val="DefaultParagraphFont"/>
    <w:link w:val="Heading9"/>
    <w:rsid w:val="00532D6C"/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numbering" w:customStyle="1" w:styleId="1">
    <w:name w:val="Нет списка1"/>
    <w:next w:val="NoList"/>
    <w:semiHidden/>
    <w:unhideWhenUsed/>
    <w:rsid w:val="00532D6C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Footer">
    <w:name w:val="footer"/>
    <w:basedOn w:val="Normal"/>
    <w:link w:val="FooterChar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532D6C"/>
    <w:rPr>
      <w:rFonts w:ascii="Times New Roman" w:eastAsia="Times New Roman" w:hAnsi="Times New Roman" w:cs="Times New Roman"/>
      <w:sz w:val="20"/>
      <w:szCs w:val="20"/>
      <w:lang w:val="ru"/>
    </w:rPr>
  </w:style>
  <w:style w:type="paragraph" w:styleId="BodyTextIndent3">
    <w:name w:val="Body Text Indent 3"/>
    <w:basedOn w:val="Normal"/>
    <w:link w:val="BodyTextIndent3Char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32D6C"/>
    <w:rPr>
      <w:rFonts w:ascii="Arial LatArm" w:eastAsia="Times New Roman" w:hAnsi="Arial LatArm" w:cs="Times New Roman"/>
      <w:sz w:val="20"/>
      <w:szCs w:val="20"/>
      <w:lang w:val="ru"/>
    </w:rPr>
  </w:style>
  <w:style w:type="paragraph" w:styleId="BodyTextIndent2">
    <w:name w:val="Body Text Indent 2"/>
    <w:basedOn w:val="Normal"/>
    <w:link w:val="BodyTextIndent2Char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32D6C"/>
    <w:rPr>
      <w:rFonts w:ascii="Baltica" w:eastAsia="Times New Roman" w:hAnsi="Baltica" w:cs="Times New Roman"/>
      <w:sz w:val="20"/>
      <w:szCs w:val="20"/>
      <w:lang w:val="ru"/>
    </w:rPr>
  </w:style>
  <w:style w:type="paragraph" w:customStyle="1" w:styleId="Char">
    <w:name w:val="Char"/>
    <w:basedOn w:val="Normal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2D6C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ru" w:eastAsia="en-US" w:bidi="ar-SA"/>
    </w:rPr>
  </w:style>
  <w:style w:type="paragraph" w:styleId="BodyText">
    <w:name w:val="Body Text"/>
    <w:basedOn w:val="Normal"/>
    <w:link w:val="BodyTextChar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32D6C"/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Index1">
    <w:name w:val="index 1"/>
    <w:basedOn w:val="Normal"/>
    <w:next w:val="Normal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532D6C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BodyText3">
    <w:name w:val="Body Text 3"/>
    <w:basedOn w:val="Normal"/>
    <w:link w:val="BodyText3Char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532D6C"/>
    <w:rPr>
      <w:rFonts w:ascii="Arial LatArm" w:eastAsia="Times New Roman" w:hAnsi="Arial LatArm" w:cs="Times New Roman"/>
      <w:sz w:val="20"/>
      <w:szCs w:val="20"/>
      <w:lang w:val="ru" w:eastAsia="ru-RU"/>
    </w:rPr>
  </w:style>
  <w:style w:type="paragraph" w:styleId="Title">
    <w:name w:val="Title"/>
    <w:basedOn w:val="Normal"/>
    <w:link w:val="TitleChar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532D6C"/>
    <w:rPr>
      <w:rFonts w:ascii="Arial Armenian" w:eastAsia="Times New Roman" w:hAnsi="Arial Armenian" w:cs="Times New Roman"/>
      <w:sz w:val="24"/>
      <w:szCs w:val="20"/>
      <w:lang w:val="ru"/>
    </w:rPr>
  </w:style>
  <w:style w:type="character" w:styleId="PageNumber">
    <w:name w:val="page number"/>
    <w:basedOn w:val="DefaultParagraphFont"/>
    <w:rsid w:val="00532D6C"/>
  </w:style>
  <w:style w:type="paragraph" w:styleId="FootnoteText">
    <w:name w:val="footnote text"/>
    <w:basedOn w:val="Normal"/>
    <w:link w:val="Footnote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532D6C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val="ru" w:eastAsia="ru-RU"/>
    </w:rPr>
  </w:style>
  <w:style w:type="paragraph" w:styleId="NormalWeb">
    <w:name w:val="Normal (Web)"/>
    <w:basedOn w:val="Normal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532D6C"/>
    <w:rPr>
      <w:b/>
      <w:bCs/>
    </w:rPr>
  </w:style>
  <w:style w:type="character" w:styleId="FootnoteReference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ru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ru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ru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ru"/>
    </w:rPr>
  </w:style>
  <w:style w:type="character" w:customStyle="1" w:styleId="CharChar13">
    <w:name w:val="Char Char13"/>
    <w:rsid w:val="00532D6C"/>
    <w:rPr>
      <w:rFonts w:ascii="Arial Armenian" w:hAnsi="Arial Armenian"/>
      <w:lang w:val="ru"/>
    </w:rPr>
  </w:style>
  <w:style w:type="character" w:styleId="CommentReference">
    <w:name w:val="annotation reference"/>
    <w:semiHidden/>
    <w:rsid w:val="00532D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32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paragraph" w:styleId="EndnoteText">
    <w:name w:val="endnote text"/>
    <w:basedOn w:val="Normal"/>
    <w:link w:val="Endnote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EndnoteReference">
    <w:name w:val="endnote reference"/>
    <w:semiHidden/>
    <w:rsid w:val="00532D6C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paragraph" w:styleId="Revision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BlockText">
    <w:name w:val="Block Text"/>
    <w:basedOn w:val="Normal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Normal"/>
    <w:next w:val="Normal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Normal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xl63">
    <w:name w:val="xl63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">
    <w:name w:val="Указатель 11"/>
    <w:basedOn w:val="Normal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0">
    <w:name w:val="Указатель1"/>
    <w:basedOn w:val="Normal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FollowedHyperlink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ru" w:eastAsia="ru-RU" w:bidi="ar-SA"/>
    </w:rPr>
  </w:style>
  <w:style w:type="character" w:customStyle="1" w:styleId="CharChar">
    <w:name w:val="Char Char"/>
    <w:locked/>
    <w:rsid w:val="00532D6C"/>
    <w:rPr>
      <w:lang w:val="ru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val="ru" w:eastAsia="ru-RU"/>
    </w:rPr>
  </w:style>
  <w:style w:type="character" w:styleId="Emphasis">
    <w:name w:val="Emphasis"/>
    <w:qFormat/>
    <w:rsid w:val="00532D6C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37D89-4751-4C55-99E7-96AC6BB0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69</Pages>
  <Words>23246</Words>
  <Characters>132506</Characters>
  <Application>Microsoft Office Word</Application>
  <DocSecurity>0</DocSecurity>
  <Lines>1104</Lines>
  <Paragraphs>310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dsegh.tumanyan@gmx.com</cp:lastModifiedBy>
  <cp:revision>18</cp:revision>
  <dcterms:created xsi:type="dcterms:W3CDTF">2022-08-29T13:35:00Z</dcterms:created>
  <dcterms:modified xsi:type="dcterms:W3CDTF">2024-07-22T10:34:00Z</dcterms:modified>
</cp:coreProperties>
</file>